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C7FA7" w14:textId="77777777" w:rsidR="005B48AF" w:rsidRDefault="005B48AF"/>
    <w:p w14:paraId="5C3A2A78" w14:textId="66F33CB0" w:rsidR="006C43EE" w:rsidRPr="00CC2831" w:rsidRDefault="005B48AF">
      <w:pPr>
        <w:pStyle w:val="Heading5"/>
        <w:rPr>
          <w:sz w:val="40"/>
        </w:rPr>
      </w:pPr>
      <w:r w:rsidRPr="00CC2831">
        <w:rPr>
          <w:sz w:val="40"/>
        </w:rPr>
        <w:t xml:space="preserve">STCP </w:t>
      </w:r>
      <w:r w:rsidR="00CC541A">
        <w:rPr>
          <w:sz w:val="40"/>
        </w:rPr>
        <w:t>25</w:t>
      </w:r>
      <w:r w:rsidR="00CC2831">
        <w:rPr>
          <w:sz w:val="40"/>
        </w:rPr>
        <w:t>-1</w:t>
      </w:r>
      <w:r w:rsidRPr="00CC2831">
        <w:rPr>
          <w:sz w:val="40"/>
        </w:rPr>
        <w:t xml:space="preserve"> </w:t>
      </w:r>
      <w:r w:rsidR="006C43EE" w:rsidRPr="00CC2831">
        <w:rPr>
          <w:sz w:val="40"/>
        </w:rPr>
        <w:t>Issue 00</w:t>
      </w:r>
      <w:r w:rsidR="000600D3">
        <w:rPr>
          <w:sz w:val="40"/>
        </w:rPr>
        <w:t>3</w:t>
      </w:r>
      <w:r w:rsidR="006C43EE" w:rsidRPr="00CC2831">
        <w:rPr>
          <w:sz w:val="40"/>
        </w:rPr>
        <w:t xml:space="preserve"> </w:t>
      </w:r>
      <w:r w:rsidR="0013148C">
        <w:rPr>
          <w:sz w:val="40"/>
        </w:rPr>
        <w:t>Significant Code Review Process</w:t>
      </w:r>
    </w:p>
    <w:p w14:paraId="3E7C20B9" w14:textId="77777777" w:rsidR="005B48AF" w:rsidRDefault="005B48AF">
      <w:pPr>
        <w:pStyle w:val="Heading5"/>
      </w:pPr>
      <w:r>
        <w:t>STC Procedure Document Authorisation</w:t>
      </w:r>
    </w:p>
    <w:p w14:paraId="3B003EF6" w14:textId="77777777" w:rsidR="005B48AF" w:rsidRDefault="005B48AF"/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PrChange w:id="0" w:author="Steve Baker [NESO]" w:date="2025-10-16T11:57:00Z" w16du:dateUtc="2025-10-16T10:57:00Z"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</w:tblPrChange>
      </w:tblPr>
      <w:tblGrid>
        <w:gridCol w:w="2518"/>
        <w:gridCol w:w="2126"/>
        <w:gridCol w:w="2552"/>
        <w:gridCol w:w="1276"/>
        <w:tblGridChange w:id="1">
          <w:tblGrid>
            <w:gridCol w:w="2518"/>
            <w:gridCol w:w="2126"/>
            <w:gridCol w:w="2552"/>
            <w:gridCol w:w="1276"/>
          </w:tblGrid>
        </w:tblGridChange>
      </w:tblGrid>
      <w:tr w:rsidR="005B48AF" w14:paraId="57B3953D" w14:textId="77777777" w:rsidTr="00195C25">
        <w:tc>
          <w:tcPr>
            <w:tcW w:w="2518" w:type="dxa"/>
            <w:tcPrChange w:id="2" w:author="Steve Baker [NESO]" w:date="2025-10-16T11:57:00Z" w16du:dateUtc="2025-10-16T10:57:00Z">
              <w:tcPr>
                <w:tcW w:w="2518" w:type="dxa"/>
              </w:tcPr>
            </w:tcPrChange>
          </w:tcPr>
          <w:p w14:paraId="137C3079" w14:textId="77777777" w:rsidR="005B48AF" w:rsidRDefault="0012495E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Party</w:t>
            </w:r>
          </w:p>
        </w:tc>
        <w:tc>
          <w:tcPr>
            <w:tcW w:w="2126" w:type="dxa"/>
            <w:tcPrChange w:id="3" w:author="Steve Baker [NESO]" w:date="2025-10-16T11:57:00Z" w16du:dateUtc="2025-10-16T10:57:00Z">
              <w:tcPr>
                <w:tcW w:w="2126" w:type="dxa"/>
              </w:tcPr>
            </w:tcPrChange>
          </w:tcPr>
          <w:p w14:paraId="1E5C41EA" w14:textId="77777777" w:rsidR="005B48AF" w:rsidRDefault="005B48AF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Name of Party Representative</w:t>
            </w:r>
          </w:p>
        </w:tc>
        <w:tc>
          <w:tcPr>
            <w:tcW w:w="2552" w:type="dxa"/>
            <w:tcPrChange w:id="4" w:author="Steve Baker [NESO]" w:date="2025-10-16T11:57:00Z" w16du:dateUtc="2025-10-16T10:57:00Z">
              <w:tcPr>
                <w:tcW w:w="2552" w:type="dxa"/>
              </w:tcPr>
            </w:tcPrChange>
          </w:tcPr>
          <w:p w14:paraId="54596B13" w14:textId="77777777" w:rsidR="005B48AF" w:rsidRDefault="005B48AF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Signature</w:t>
            </w:r>
          </w:p>
        </w:tc>
        <w:tc>
          <w:tcPr>
            <w:tcW w:w="1276" w:type="dxa"/>
            <w:tcPrChange w:id="5" w:author="Steve Baker [NESO]" w:date="2025-10-16T11:57:00Z" w16du:dateUtc="2025-10-16T10:57:00Z">
              <w:tcPr>
                <w:tcW w:w="1276" w:type="dxa"/>
              </w:tcPr>
            </w:tcPrChange>
          </w:tcPr>
          <w:p w14:paraId="056D932B" w14:textId="77777777" w:rsidR="005B48AF" w:rsidRDefault="005B48AF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Date</w:t>
            </w:r>
          </w:p>
        </w:tc>
      </w:tr>
      <w:tr w:rsidR="00371A19" w14:paraId="7C30E6BB" w14:textId="77777777" w:rsidTr="00195C25">
        <w:trPr>
          <w:trHeight w:val="780"/>
          <w:trPrChange w:id="6" w:author="Steve Baker [NESO]" w:date="2025-10-16T11:57:00Z" w16du:dateUtc="2025-10-16T10:57:00Z">
            <w:trPr>
              <w:trHeight w:val="780"/>
            </w:trPr>
          </w:trPrChange>
        </w:trPr>
        <w:tc>
          <w:tcPr>
            <w:tcW w:w="2518" w:type="dxa"/>
            <w:vAlign w:val="center"/>
            <w:tcPrChange w:id="7" w:author="Steve Baker [NESO]" w:date="2025-10-16T11:57:00Z" w16du:dateUtc="2025-10-16T10:57:00Z">
              <w:tcPr>
                <w:tcW w:w="2518" w:type="dxa"/>
                <w:vAlign w:val="center"/>
              </w:tcPr>
            </w:tcPrChange>
          </w:tcPr>
          <w:p w14:paraId="1F711CFA" w14:textId="1C6C1E48" w:rsidR="00371A19" w:rsidRDefault="00E95EE6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>The Company</w:t>
            </w:r>
          </w:p>
        </w:tc>
        <w:tc>
          <w:tcPr>
            <w:tcW w:w="2126" w:type="dxa"/>
            <w:vAlign w:val="center"/>
            <w:tcPrChange w:id="8" w:author="Steve Baker [NESO]" w:date="2025-10-16T11:57:00Z" w16du:dateUtc="2025-10-16T10:57:00Z">
              <w:tcPr>
                <w:tcW w:w="2126" w:type="dxa"/>
                <w:vAlign w:val="center"/>
              </w:tcPr>
            </w:tcPrChange>
          </w:tcPr>
          <w:p w14:paraId="5171782A" w14:textId="77777777" w:rsidR="00371A19" w:rsidRDefault="00371A19">
            <w:pPr>
              <w:spacing w:after="0"/>
              <w:rPr>
                <w:color w:val="000000"/>
              </w:rPr>
            </w:pPr>
          </w:p>
        </w:tc>
        <w:tc>
          <w:tcPr>
            <w:tcW w:w="2552" w:type="dxa"/>
            <w:vAlign w:val="center"/>
            <w:tcPrChange w:id="9" w:author="Steve Baker [NESO]" w:date="2025-10-16T11:57:00Z" w16du:dateUtc="2025-10-16T10:57:00Z">
              <w:tcPr>
                <w:tcW w:w="2552" w:type="dxa"/>
                <w:vAlign w:val="center"/>
              </w:tcPr>
            </w:tcPrChange>
          </w:tcPr>
          <w:p w14:paraId="091BB8D4" w14:textId="77777777" w:rsidR="00371A19" w:rsidRDefault="00371A19">
            <w:pPr>
              <w:spacing w:after="0"/>
              <w:rPr>
                <w:color w:val="000000"/>
              </w:rPr>
            </w:pPr>
          </w:p>
        </w:tc>
        <w:tc>
          <w:tcPr>
            <w:tcW w:w="1276" w:type="dxa"/>
            <w:vAlign w:val="center"/>
            <w:tcPrChange w:id="10" w:author="Steve Baker [NESO]" w:date="2025-10-16T11:57:00Z" w16du:dateUtc="2025-10-16T10:57:00Z">
              <w:tcPr>
                <w:tcW w:w="1276" w:type="dxa"/>
                <w:vAlign w:val="center"/>
              </w:tcPr>
            </w:tcPrChange>
          </w:tcPr>
          <w:p w14:paraId="078E6121" w14:textId="77777777" w:rsidR="00371A19" w:rsidRDefault="00371A19">
            <w:pPr>
              <w:spacing w:after="0"/>
              <w:rPr>
                <w:color w:val="000000"/>
              </w:rPr>
            </w:pPr>
          </w:p>
        </w:tc>
      </w:tr>
      <w:tr w:rsidR="005B48AF" w14:paraId="71FE85FB" w14:textId="77777777" w:rsidTr="00195C25">
        <w:trPr>
          <w:trHeight w:val="780"/>
          <w:trPrChange w:id="11" w:author="Steve Baker [NESO]" w:date="2025-10-16T11:57:00Z" w16du:dateUtc="2025-10-16T10:57:00Z">
            <w:trPr>
              <w:trHeight w:val="780"/>
            </w:trPr>
          </w:trPrChange>
        </w:trPr>
        <w:tc>
          <w:tcPr>
            <w:tcW w:w="2518" w:type="dxa"/>
            <w:vAlign w:val="center"/>
            <w:tcPrChange w:id="12" w:author="Steve Baker [NESO]" w:date="2025-10-16T11:57:00Z" w16du:dateUtc="2025-10-16T10:57:00Z">
              <w:tcPr>
                <w:tcW w:w="2518" w:type="dxa"/>
                <w:vAlign w:val="center"/>
              </w:tcPr>
            </w:tcPrChange>
          </w:tcPr>
          <w:p w14:paraId="7B109987" w14:textId="77777777" w:rsidR="005B48AF" w:rsidRDefault="005B48AF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>National Grid</w:t>
            </w:r>
          </w:p>
          <w:p w14:paraId="46DECB26" w14:textId="77777777" w:rsidR="005B48AF" w:rsidRDefault="005B48AF">
            <w:pPr>
              <w:spacing w:after="0"/>
              <w:rPr>
                <w:color w:val="000000"/>
              </w:rPr>
            </w:pPr>
            <w:r>
              <w:rPr>
                <w:sz w:val="22"/>
                <w:lang w:eastAsia="en-GB"/>
              </w:rPr>
              <w:t>Electricity Transmission plc</w:t>
            </w:r>
          </w:p>
        </w:tc>
        <w:tc>
          <w:tcPr>
            <w:tcW w:w="2126" w:type="dxa"/>
            <w:vAlign w:val="center"/>
            <w:tcPrChange w:id="13" w:author="Steve Baker [NESO]" w:date="2025-10-16T11:57:00Z" w16du:dateUtc="2025-10-16T10:57:00Z">
              <w:tcPr>
                <w:tcW w:w="2126" w:type="dxa"/>
                <w:vAlign w:val="center"/>
              </w:tcPr>
            </w:tcPrChange>
          </w:tcPr>
          <w:p w14:paraId="6C245B6D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2552" w:type="dxa"/>
            <w:vAlign w:val="center"/>
            <w:tcPrChange w:id="14" w:author="Steve Baker [NESO]" w:date="2025-10-16T11:57:00Z" w16du:dateUtc="2025-10-16T10:57:00Z">
              <w:tcPr>
                <w:tcW w:w="2552" w:type="dxa"/>
                <w:vAlign w:val="center"/>
              </w:tcPr>
            </w:tcPrChange>
          </w:tcPr>
          <w:p w14:paraId="49D450A5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1276" w:type="dxa"/>
            <w:vAlign w:val="center"/>
            <w:tcPrChange w:id="15" w:author="Steve Baker [NESO]" w:date="2025-10-16T11:57:00Z" w16du:dateUtc="2025-10-16T10:57:00Z">
              <w:tcPr>
                <w:tcW w:w="1276" w:type="dxa"/>
                <w:vAlign w:val="center"/>
              </w:tcPr>
            </w:tcPrChange>
          </w:tcPr>
          <w:p w14:paraId="7126A115" w14:textId="77777777" w:rsidR="005B48AF" w:rsidRDefault="005B48AF">
            <w:pPr>
              <w:spacing w:after="0"/>
              <w:rPr>
                <w:color w:val="000000"/>
              </w:rPr>
            </w:pPr>
          </w:p>
        </w:tc>
      </w:tr>
      <w:tr w:rsidR="005B48AF" w14:paraId="56368028" w14:textId="77777777" w:rsidTr="00195C25">
        <w:trPr>
          <w:trHeight w:val="780"/>
          <w:trPrChange w:id="16" w:author="Steve Baker [NESO]" w:date="2025-10-16T11:57:00Z" w16du:dateUtc="2025-10-16T10:57:00Z">
            <w:trPr>
              <w:trHeight w:val="780"/>
            </w:trPr>
          </w:trPrChange>
        </w:trPr>
        <w:tc>
          <w:tcPr>
            <w:tcW w:w="2518" w:type="dxa"/>
            <w:vAlign w:val="center"/>
            <w:tcPrChange w:id="17" w:author="Steve Baker [NESO]" w:date="2025-10-16T11:57:00Z" w16du:dateUtc="2025-10-16T10:57:00Z">
              <w:tcPr>
                <w:tcW w:w="2518" w:type="dxa"/>
                <w:vAlign w:val="center"/>
              </w:tcPr>
            </w:tcPrChange>
          </w:tcPr>
          <w:p w14:paraId="4C66E8FE" w14:textId="77777777" w:rsidR="005B48AF" w:rsidRDefault="005B48AF">
            <w:pPr>
              <w:spacing w:after="0"/>
              <w:rPr>
                <w:color w:val="000000"/>
              </w:rPr>
            </w:pPr>
            <w:r>
              <w:rPr>
                <w:sz w:val="22"/>
                <w:lang w:eastAsia="en-GB"/>
              </w:rPr>
              <w:t xml:space="preserve">SP Transmission </w:t>
            </w:r>
            <w:r w:rsidR="00324053">
              <w:rPr>
                <w:sz w:val="22"/>
                <w:lang w:eastAsia="en-GB"/>
              </w:rPr>
              <w:t>p</w:t>
            </w:r>
            <w:r w:rsidR="00113307">
              <w:rPr>
                <w:sz w:val="22"/>
                <w:lang w:eastAsia="en-GB"/>
              </w:rPr>
              <w:t>lc</w:t>
            </w:r>
          </w:p>
        </w:tc>
        <w:tc>
          <w:tcPr>
            <w:tcW w:w="2126" w:type="dxa"/>
            <w:vAlign w:val="center"/>
            <w:tcPrChange w:id="18" w:author="Steve Baker [NESO]" w:date="2025-10-16T11:57:00Z" w16du:dateUtc="2025-10-16T10:57:00Z">
              <w:tcPr>
                <w:tcW w:w="2126" w:type="dxa"/>
                <w:vAlign w:val="center"/>
              </w:tcPr>
            </w:tcPrChange>
          </w:tcPr>
          <w:p w14:paraId="23052706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2552" w:type="dxa"/>
            <w:vAlign w:val="center"/>
            <w:tcPrChange w:id="19" w:author="Steve Baker [NESO]" w:date="2025-10-16T11:57:00Z" w16du:dateUtc="2025-10-16T10:57:00Z">
              <w:tcPr>
                <w:tcW w:w="2552" w:type="dxa"/>
                <w:vAlign w:val="center"/>
              </w:tcPr>
            </w:tcPrChange>
          </w:tcPr>
          <w:p w14:paraId="17B6E75A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1276" w:type="dxa"/>
            <w:vAlign w:val="center"/>
            <w:tcPrChange w:id="20" w:author="Steve Baker [NESO]" w:date="2025-10-16T11:57:00Z" w16du:dateUtc="2025-10-16T10:57:00Z">
              <w:tcPr>
                <w:tcW w:w="1276" w:type="dxa"/>
                <w:vAlign w:val="center"/>
              </w:tcPr>
            </w:tcPrChange>
          </w:tcPr>
          <w:p w14:paraId="5ED616D3" w14:textId="77777777" w:rsidR="005B48AF" w:rsidRDefault="005B48AF">
            <w:pPr>
              <w:spacing w:after="0"/>
              <w:rPr>
                <w:color w:val="000000"/>
              </w:rPr>
            </w:pPr>
          </w:p>
        </w:tc>
      </w:tr>
      <w:tr w:rsidR="005B48AF" w14:paraId="5455CE79" w14:textId="77777777" w:rsidTr="00195C25">
        <w:trPr>
          <w:trHeight w:val="780"/>
          <w:trPrChange w:id="21" w:author="Steve Baker [NESO]" w:date="2025-10-16T11:57:00Z" w16du:dateUtc="2025-10-16T10:57:00Z">
            <w:trPr>
              <w:trHeight w:val="780"/>
            </w:trPr>
          </w:trPrChange>
        </w:trPr>
        <w:tc>
          <w:tcPr>
            <w:tcW w:w="2518" w:type="dxa"/>
            <w:vAlign w:val="center"/>
            <w:tcPrChange w:id="22" w:author="Steve Baker [NESO]" w:date="2025-10-16T11:57:00Z" w16du:dateUtc="2025-10-16T10:57:00Z">
              <w:tcPr>
                <w:tcW w:w="2518" w:type="dxa"/>
                <w:vAlign w:val="center"/>
              </w:tcPr>
            </w:tcPrChange>
          </w:tcPr>
          <w:p w14:paraId="03DF60C4" w14:textId="77777777" w:rsidR="005B48AF" w:rsidRDefault="00113307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 xml:space="preserve">Scottish Hydro </w:t>
            </w:r>
            <w:r w:rsidR="005B48AF">
              <w:rPr>
                <w:sz w:val="22"/>
                <w:lang w:eastAsia="en-GB"/>
              </w:rPr>
              <w:t>Electric</w:t>
            </w:r>
          </w:p>
          <w:p w14:paraId="2B8FF7B3" w14:textId="77777777" w:rsidR="005B48AF" w:rsidRDefault="005B48AF">
            <w:pPr>
              <w:spacing w:after="0"/>
              <w:rPr>
                <w:color w:val="000000"/>
              </w:rPr>
            </w:pPr>
            <w:r>
              <w:rPr>
                <w:sz w:val="22"/>
                <w:lang w:eastAsia="en-GB"/>
              </w:rPr>
              <w:t xml:space="preserve">Transmission </w:t>
            </w:r>
            <w:r w:rsidR="00324053">
              <w:rPr>
                <w:sz w:val="22"/>
                <w:lang w:eastAsia="en-GB"/>
              </w:rPr>
              <w:t>p</w:t>
            </w:r>
            <w:r w:rsidR="00113307">
              <w:rPr>
                <w:sz w:val="22"/>
                <w:lang w:eastAsia="en-GB"/>
              </w:rPr>
              <w:t>lc</w:t>
            </w:r>
          </w:p>
        </w:tc>
        <w:tc>
          <w:tcPr>
            <w:tcW w:w="2126" w:type="dxa"/>
            <w:vAlign w:val="center"/>
            <w:tcPrChange w:id="23" w:author="Steve Baker [NESO]" w:date="2025-10-16T11:57:00Z" w16du:dateUtc="2025-10-16T10:57:00Z">
              <w:tcPr>
                <w:tcW w:w="2126" w:type="dxa"/>
                <w:vAlign w:val="center"/>
              </w:tcPr>
            </w:tcPrChange>
          </w:tcPr>
          <w:p w14:paraId="4D1E6638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2552" w:type="dxa"/>
            <w:vAlign w:val="center"/>
            <w:tcPrChange w:id="24" w:author="Steve Baker [NESO]" w:date="2025-10-16T11:57:00Z" w16du:dateUtc="2025-10-16T10:57:00Z">
              <w:tcPr>
                <w:tcW w:w="2552" w:type="dxa"/>
                <w:vAlign w:val="center"/>
              </w:tcPr>
            </w:tcPrChange>
          </w:tcPr>
          <w:p w14:paraId="2244442B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1276" w:type="dxa"/>
            <w:vAlign w:val="center"/>
            <w:tcPrChange w:id="25" w:author="Steve Baker [NESO]" w:date="2025-10-16T11:57:00Z" w16du:dateUtc="2025-10-16T10:57:00Z">
              <w:tcPr>
                <w:tcW w:w="1276" w:type="dxa"/>
                <w:vAlign w:val="center"/>
              </w:tcPr>
            </w:tcPrChange>
          </w:tcPr>
          <w:p w14:paraId="2FF7E696" w14:textId="77777777" w:rsidR="005B48AF" w:rsidRDefault="005B48AF">
            <w:pPr>
              <w:spacing w:after="0"/>
              <w:rPr>
                <w:color w:val="000000"/>
              </w:rPr>
            </w:pPr>
          </w:p>
        </w:tc>
      </w:tr>
      <w:tr w:rsidR="00DF400E" w14:paraId="7BFFA77C" w14:textId="77777777" w:rsidTr="00195C25">
        <w:trPr>
          <w:trHeight w:val="780"/>
          <w:trPrChange w:id="26" w:author="Steve Baker [NESO]" w:date="2025-10-16T11:57:00Z" w16du:dateUtc="2025-10-16T10:57:00Z">
            <w:trPr>
              <w:trHeight w:val="780"/>
            </w:trPr>
          </w:trPrChange>
        </w:trPr>
        <w:tc>
          <w:tcPr>
            <w:tcW w:w="2518" w:type="dxa"/>
            <w:vAlign w:val="center"/>
            <w:tcPrChange w:id="27" w:author="Steve Baker [NESO]" w:date="2025-10-16T11:57:00Z" w16du:dateUtc="2025-10-16T10:57:00Z">
              <w:tcPr>
                <w:tcW w:w="2518" w:type="dxa"/>
                <w:vAlign w:val="center"/>
              </w:tcPr>
            </w:tcPrChange>
          </w:tcPr>
          <w:p w14:paraId="7ADEEAD2" w14:textId="77777777" w:rsidR="00DF400E" w:rsidRDefault="00DF400E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>Offshore Transmission Owners</w:t>
            </w:r>
          </w:p>
        </w:tc>
        <w:tc>
          <w:tcPr>
            <w:tcW w:w="2126" w:type="dxa"/>
            <w:vAlign w:val="center"/>
            <w:tcPrChange w:id="28" w:author="Steve Baker [NESO]" w:date="2025-10-16T11:57:00Z" w16du:dateUtc="2025-10-16T10:57:00Z">
              <w:tcPr>
                <w:tcW w:w="2126" w:type="dxa"/>
                <w:vAlign w:val="center"/>
              </w:tcPr>
            </w:tcPrChange>
          </w:tcPr>
          <w:p w14:paraId="54E36596" w14:textId="77777777" w:rsidR="00DF400E" w:rsidRDefault="00DF400E">
            <w:pPr>
              <w:spacing w:after="0"/>
              <w:rPr>
                <w:color w:val="000000"/>
              </w:rPr>
            </w:pPr>
          </w:p>
        </w:tc>
        <w:tc>
          <w:tcPr>
            <w:tcW w:w="2552" w:type="dxa"/>
            <w:vAlign w:val="center"/>
            <w:tcPrChange w:id="29" w:author="Steve Baker [NESO]" w:date="2025-10-16T11:57:00Z" w16du:dateUtc="2025-10-16T10:57:00Z">
              <w:tcPr>
                <w:tcW w:w="2552" w:type="dxa"/>
                <w:vAlign w:val="center"/>
              </w:tcPr>
            </w:tcPrChange>
          </w:tcPr>
          <w:p w14:paraId="32BD0987" w14:textId="77777777" w:rsidR="00DF400E" w:rsidRDefault="00DF400E">
            <w:pPr>
              <w:spacing w:after="0"/>
              <w:rPr>
                <w:color w:val="000000"/>
              </w:rPr>
            </w:pPr>
          </w:p>
        </w:tc>
        <w:tc>
          <w:tcPr>
            <w:tcW w:w="1276" w:type="dxa"/>
            <w:vAlign w:val="center"/>
            <w:tcPrChange w:id="30" w:author="Steve Baker [NESO]" w:date="2025-10-16T11:57:00Z" w16du:dateUtc="2025-10-16T10:57:00Z">
              <w:tcPr>
                <w:tcW w:w="1276" w:type="dxa"/>
                <w:vAlign w:val="center"/>
              </w:tcPr>
            </w:tcPrChange>
          </w:tcPr>
          <w:p w14:paraId="19235850" w14:textId="77777777" w:rsidR="00DF400E" w:rsidRDefault="00DF400E">
            <w:pPr>
              <w:spacing w:after="0"/>
              <w:rPr>
                <w:color w:val="000000"/>
              </w:rPr>
            </w:pPr>
          </w:p>
        </w:tc>
      </w:tr>
      <w:tr w:rsidR="00195C25" w14:paraId="5612B600" w14:textId="77777777" w:rsidTr="00195C25">
        <w:trPr>
          <w:trHeight w:val="780"/>
          <w:ins w:id="31" w:author="Steve Baker [NESO]" w:date="2025-10-16T11:57:00Z" w16du:dateUtc="2025-10-16T10:57:00Z"/>
          <w:trPrChange w:id="32" w:author="Steve Baker [NESO]" w:date="2025-10-16T11:57:00Z" w16du:dateUtc="2025-10-16T10:57:00Z">
            <w:trPr>
              <w:trHeight w:val="780"/>
            </w:trPr>
          </w:trPrChange>
        </w:trPr>
        <w:tc>
          <w:tcPr>
            <w:tcW w:w="2518" w:type="dxa"/>
            <w:vAlign w:val="center"/>
            <w:tcPrChange w:id="33" w:author="Steve Baker [NESO]" w:date="2025-10-16T11:57:00Z" w16du:dateUtc="2025-10-16T10:57:00Z">
              <w:tcPr>
                <w:tcW w:w="2518" w:type="dxa"/>
                <w:vAlign w:val="center"/>
              </w:tcPr>
            </w:tcPrChange>
          </w:tcPr>
          <w:p w14:paraId="63D82918" w14:textId="07D931EC" w:rsidR="00195C25" w:rsidRDefault="00195C25">
            <w:pPr>
              <w:autoSpaceDE w:val="0"/>
              <w:autoSpaceDN w:val="0"/>
              <w:adjustRightInd w:val="0"/>
              <w:spacing w:after="0"/>
              <w:rPr>
                <w:ins w:id="34" w:author="Steve Baker [NESO]" w:date="2025-10-16T11:57:00Z" w16du:dateUtc="2025-10-16T10:57:00Z"/>
                <w:sz w:val="22"/>
                <w:lang w:eastAsia="en-GB"/>
              </w:rPr>
            </w:pPr>
            <w:ins w:id="35" w:author="Steve Baker [NESO]" w:date="2025-10-16T11:57:00Z" w16du:dateUtc="2025-10-16T10:57:00Z">
              <w:r>
                <w:rPr>
                  <w:rStyle w:val="normaltextrun"/>
                  <w:rFonts w:cs="Arial"/>
                  <w:color w:val="D13438"/>
                  <w:u w:val="single"/>
                  <w:shd w:val="clear" w:color="auto" w:fill="FFFFFF"/>
                  <w:lang w:val="en-US"/>
                </w:rPr>
                <w:t>C</w:t>
              </w:r>
              <w:r>
                <w:rPr>
                  <w:rStyle w:val="normaltextrun"/>
                  <w:rFonts w:cs="Arial"/>
                  <w:color w:val="D13438"/>
                  <w:u w:val="single"/>
                  <w:shd w:val="clear" w:color="auto" w:fill="FFFFFF"/>
                  <w:lang w:val="en-US"/>
                </w:rPr>
                <w:t>ompetitively Appointed Transmission Owners</w:t>
              </w:r>
            </w:ins>
          </w:p>
        </w:tc>
        <w:tc>
          <w:tcPr>
            <w:tcW w:w="2126" w:type="dxa"/>
            <w:vAlign w:val="center"/>
            <w:tcPrChange w:id="36" w:author="Steve Baker [NESO]" w:date="2025-10-16T11:57:00Z" w16du:dateUtc="2025-10-16T10:57:00Z">
              <w:tcPr>
                <w:tcW w:w="2126" w:type="dxa"/>
                <w:vAlign w:val="center"/>
              </w:tcPr>
            </w:tcPrChange>
          </w:tcPr>
          <w:p w14:paraId="76AD79CC" w14:textId="77777777" w:rsidR="00195C25" w:rsidRDefault="00195C25">
            <w:pPr>
              <w:spacing w:after="0"/>
              <w:rPr>
                <w:ins w:id="37" w:author="Steve Baker [NESO]" w:date="2025-10-16T11:57:00Z" w16du:dateUtc="2025-10-16T10:57:00Z"/>
                <w:color w:val="000000"/>
              </w:rPr>
            </w:pPr>
          </w:p>
        </w:tc>
        <w:tc>
          <w:tcPr>
            <w:tcW w:w="2552" w:type="dxa"/>
            <w:vAlign w:val="center"/>
            <w:tcPrChange w:id="38" w:author="Steve Baker [NESO]" w:date="2025-10-16T11:57:00Z" w16du:dateUtc="2025-10-16T10:57:00Z">
              <w:tcPr>
                <w:tcW w:w="2552" w:type="dxa"/>
                <w:vAlign w:val="center"/>
              </w:tcPr>
            </w:tcPrChange>
          </w:tcPr>
          <w:p w14:paraId="78267F84" w14:textId="77777777" w:rsidR="00195C25" w:rsidRDefault="00195C25">
            <w:pPr>
              <w:spacing w:after="0"/>
              <w:rPr>
                <w:ins w:id="39" w:author="Steve Baker [NESO]" w:date="2025-10-16T11:57:00Z" w16du:dateUtc="2025-10-16T10:57:00Z"/>
                <w:color w:val="000000"/>
              </w:rPr>
            </w:pPr>
          </w:p>
        </w:tc>
        <w:tc>
          <w:tcPr>
            <w:tcW w:w="1276" w:type="dxa"/>
            <w:vAlign w:val="center"/>
            <w:tcPrChange w:id="40" w:author="Steve Baker [NESO]" w:date="2025-10-16T11:57:00Z" w16du:dateUtc="2025-10-16T10:57:00Z">
              <w:tcPr>
                <w:tcW w:w="1276" w:type="dxa"/>
                <w:vAlign w:val="center"/>
              </w:tcPr>
            </w:tcPrChange>
          </w:tcPr>
          <w:p w14:paraId="77F6E742" w14:textId="77777777" w:rsidR="00195C25" w:rsidRDefault="00195C25">
            <w:pPr>
              <w:spacing w:after="0"/>
              <w:rPr>
                <w:ins w:id="41" w:author="Steve Baker [NESO]" w:date="2025-10-16T11:57:00Z" w16du:dateUtc="2025-10-16T10:57:00Z"/>
                <w:color w:val="000000"/>
              </w:rPr>
            </w:pPr>
          </w:p>
        </w:tc>
      </w:tr>
    </w:tbl>
    <w:p w14:paraId="19C9499E" w14:textId="77777777" w:rsidR="005B48AF" w:rsidRDefault="005B48AF">
      <w:pPr>
        <w:pStyle w:val="Heading5"/>
      </w:pPr>
    </w:p>
    <w:p w14:paraId="5A19F8C1" w14:textId="77777777" w:rsidR="005B48AF" w:rsidRDefault="005B48AF">
      <w:pPr>
        <w:pStyle w:val="Heading5"/>
      </w:pPr>
      <w:r>
        <w:t>STC Procedure Change Control History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417"/>
        <w:gridCol w:w="5579"/>
      </w:tblGrid>
      <w:tr w:rsidR="005B48AF" w14:paraId="4D4A1B8F" w14:textId="77777777" w:rsidTr="00E95EE6">
        <w:tc>
          <w:tcPr>
            <w:tcW w:w="1526" w:type="dxa"/>
          </w:tcPr>
          <w:p w14:paraId="3168F375" w14:textId="77777777" w:rsidR="005B48AF" w:rsidRPr="00CC2831" w:rsidRDefault="0014706A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Issue</w:t>
            </w:r>
            <w:r w:rsidR="00E35A8B" w:rsidRPr="00CC2831">
              <w:rPr>
                <w:sz w:val="22"/>
                <w:szCs w:val="22"/>
              </w:rPr>
              <w:t xml:space="preserve"> 001</w:t>
            </w:r>
          </w:p>
        </w:tc>
        <w:tc>
          <w:tcPr>
            <w:tcW w:w="1417" w:type="dxa"/>
          </w:tcPr>
          <w:p w14:paraId="2250A633" w14:textId="77777777" w:rsidR="005B48AF" w:rsidRPr="00CC2831" w:rsidRDefault="0014706A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E35A8B" w:rsidRPr="00CC2831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11</w:t>
            </w:r>
            <w:r w:rsidR="00E35A8B" w:rsidRPr="00CC2831">
              <w:rPr>
                <w:sz w:val="22"/>
                <w:szCs w:val="22"/>
              </w:rPr>
              <w:t>/</w:t>
            </w:r>
            <w:r w:rsidR="001330CF">
              <w:rPr>
                <w:sz w:val="22"/>
                <w:szCs w:val="22"/>
              </w:rPr>
              <w:t>13</w:t>
            </w:r>
          </w:p>
        </w:tc>
        <w:tc>
          <w:tcPr>
            <w:tcW w:w="5579" w:type="dxa"/>
          </w:tcPr>
          <w:p w14:paraId="0B04AC13" w14:textId="77777777" w:rsidR="005B48AF" w:rsidRPr="00CC2831" w:rsidRDefault="006C43EE">
            <w:pPr>
              <w:pStyle w:val="Header"/>
              <w:tabs>
                <w:tab w:val="clear" w:pos="4153"/>
                <w:tab w:val="clear" w:pos="8306"/>
              </w:tabs>
              <w:autoSpaceDE w:val="0"/>
              <w:autoSpaceDN w:val="0"/>
              <w:adjustRightInd w:val="0"/>
              <w:spacing w:after="0"/>
              <w:rPr>
                <w:sz w:val="22"/>
                <w:szCs w:val="22"/>
                <w:lang w:eastAsia="en-GB"/>
              </w:rPr>
            </w:pPr>
            <w:r w:rsidRPr="00CC2831">
              <w:rPr>
                <w:sz w:val="22"/>
                <w:szCs w:val="22"/>
                <w:lang w:eastAsia="en-GB"/>
              </w:rPr>
              <w:t xml:space="preserve">New STCP </w:t>
            </w:r>
            <w:r w:rsidR="0014706A">
              <w:rPr>
                <w:sz w:val="22"/>
                <w:szCs w:val="22"/>
                <w:lang w:eastAsia="en-GB"/>
              </w:rPr>
              <w:t xml:space="preserve"> - </w:t>
            </w:r>
            <w:r w:rsidR="004D69BC">
              <w:rPr>
                <w:sz w:val="22"/>
                <w:szCs w:val="22"/>
                <w:lang w:eastAsia="en-GB"/>
              </w:rPr>
              <w:t>PM07</w:t>
            </w:r>
            <w:r w:rsidR="00AF6A5E">
              <w:rPr>
                <w:sz w:val="22"/>
                <w:szCs w:val="22"/>
                <w:lang w:eastAsia="en-GB"/>
              </w:rPr>
              <w:t>1</w:t>
            </w:r>
            <w:r w:rsidR="004D69BC">
              <w:rPr>
                <w:sz w:val="22"/>
                <w:szCs w:val="22"/>
                <w:lang w:eastAsia="en-GB"/>
              </w:rPr>
              <w:t xml:space="preserve"> &amp; CM051</w:t>
            </w:r>
          </w:p>
        </w:tc>
      </w:tr>
      <w:tr w:rsidR="00371A19" w14:paraId="789B8B59" w14:textId="77777777" w:rsidTr="00E95EE6">
        <w:tc>
          <w:tcPr>
            <w:tcW w:w="1526" w:type="dxa"/>
          </w:tcPr>
          <w:p w14:paraId="2F1021CE" w14:textId="77777777" w:rsidR="00371A19" w:rsidRDefault="00371A19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Issue 002</w:t>
            </w:r>
          </w:p>
        </w:tc>
        <w:tc>
          <w:tcPr>
            <w:tcW w:w="1417" w:type="dxa"/>
          </w:tcPr>
          <w:p w14:paraId="18EDA20C" w14:textId="77777777" w:rsidR="00371A19" w:rsidRDefault="00371A19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01/04/19</w:t>
            </w:r>
          </w:p>
        </w:tc>
        <w:tc>
          <w:tcPr>
            <w:tcW w:w="5579" w:type="dxa"/>
          </w:tcPr>
          <w:p w14:paraId="6F6E6166" w14:textId="77777777" w:rsidR="00371A19" w:rsidRPr="00CC2831" w:rsidRDefault="00371A19">
            <w:pPr>
              <w:pStyle w:val="Header"/>
              <w:tabs>
                <w:tab w:val="clear" w:pos="4153"/>
                <w:tab w:val="clear" w:pos="8306"/>
              </w:tabs>
              <w:autoSpaceDE w:val="0"/>
              <w:autoSpaceDN w:val="0"/>
              <w:adjustRightInd w:val="0"/>
              <w:spacing w:after="0"/>
              <w:rPr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Issue 002 incorporating National Grid Legal Separation changes</w:t>
            </w:r>
          </w:p>
        </w:tc>
      </w:tr>
      <w:tr w:rsidR="00E95EE6" w:rsidRPr="00E95EE6" w14:paraId="2779AEB9" w14:textId="77777777" w:rsidTr="00E95EE6">
        <w:tc>
          <w:tcPr>
            <w:tcW w:w="1526" w:type="dxa"/>
          </w:tcPr>
          <w:p w14:paraId="5EB32D32" w14:textId="38E2E885" w:rsidR="00E95EE6" w:rsidRPr="00E95EE6" w:rsidRDefault="00E95EE6" w:rsidP="00E95EE6">
            <w:pPr>
              <w:spacing w:after="0"/>
              <w:rPr>
                <w:sz w:val="24"/>
                <w:szCs w:val="24"/>
              </w:rPr>
            </w:pPr>
            <w:r w:rsidRPr="00E95EE6">
              <w:rPr>
                <w:sz w:val="22"/>
                <w:szCs w:val="22"/>
              </w:rPr>
              <w:t>Issue 003</w:t>
            </w:r>
          </w:p>
        </w:tc>
        <w:tc>
          <w:tcPr>
            <w:tcW w:w="1417" w:type="dxa"/>
          </w:tcPr>
          <w:p w14:paraId="1AD9AEE8" w14:textId="188143CB" w:rsidR="00E95EE6" w:rsidRPr="00E95EE6" w:rsidRDefault="00B23A65" w:rsidP="00E95EE6">
            <w:pPr>
              <w:spacing w:after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25</w:t>
            </w:r>
            <w:r w:rsidR="000D352E">
              <w:rPr>
                <w:sz w:val="22"/>
                <w:szCs w:val="22"/>
              </w:rPr>
              <w:t>/04</w:t>
            </w:r>
            <w:r w:rsidR="00E95EE6" w:rsidRPr="00E95EE6">
              <w:rPr>
                <w:sz w:val="22"/>
                <w:szCs w:val="22"/>
              </w:rPr>
              <w:t>/2023</w:t>
            </w:r>
          </w:p>
        </w:tc>
        <w:tc>
          <w:tcPr>
            <w:tcW w:w="5579" w:type="dxa"/>
          </w:tcPr>
          <w:p w14:paraId="2C17C8A8" w14:textId="1A191E82" w:rsidR="00E95EE6" w:rsidRPr="00E95EE6" w:rsidRDefault="00E95EE6" w:rsidP="00E95EE6">
            <w:pPr>
              <w:pStyle w:val="Header"/>
              <w:tabs>
                <w:tab w:val="clear" w:pos="4153"/>
                <w:tab w:val="clear" w:pos="8306"/>
              </w:tabs>
              <w:autoSpaceDE w:val="0"/>
              <w:autoSpaceDN w:val="0"/>
              <w:adjustRightInd w:val="0"/>
              <w:spacing w:after="0"/>
              <w:rPr>
                <w:sz w:val="24"/>
                <w:szCs w:val="24"/>
                <w:lang w:eastAsia="en-GB"/>
              </w:rPr>
            </w:pPr>
            <w:r w:rsidRPr="00E95EE6">
              <w:rPr>
                <w:sz w:val="22"/>
                <w:szCs w:val="22"/>
              </w:rPr>
              <w:t>Issue 003 incorporating use of ‘The Company’ definition as made in the STC</w:t>
            </w:r>
            <w:r w:rsidR="00B23A65">
              <w:rPr>
                <w:sz w:val="22"/>
                <w:szCs w:val="22"/>
              </w:rPr>
              <w:t xml:space="preserve"> PM0130</w:t>
            </w:r>
          </w:p>
        </w:tc>
      </w:tr>
    </w:tbl>
    <w:p w14:paraId="023DDAEF" w14:textId="77777777" w:rsidR="005B48AF" w:rsidRPr="009F0432" w:rsidRDefault="005B48AF">
      <w:pPr>
        <w:rPr>
          <w:sz w:val="22"/>
          <w:szCs w:val="22"/>
        </w:rPr>
      </w:pPr>
    </w:p>
    <w:p w14:paraId="1A04B135" w14:textId="77777777" w:rsidR="005B48AF" w:rsidRDefault="005B48AF"/>
    <w:p w14:paraId="410F0271" w14:textId="77777777" w:rsidR="005B48AF" w:rsidRDefault="005B48AF"/>
    <w:p w14:paraId="77DD7EC4" w14:textId="77777777" w:rsidR="001330CF" w:rsidRDefault="001330CF">
      <w:pPr>
        <w:pStyle w:val="Header"/>
        <w:tabs>
          <w:tab w:val="clear" w:pos="4153"/>
          <w:tab w:val="clear" w:pos="8306"/>
        </w:tabs>
      </w:pPr>
    </w:p>
    <w:p w14:paraId="07551D9E" w14:textId="77777777" w:rsidR="001330CF" w:rsidRPr="001330CF" w:rsidRDefault="001330CF" w:rsidP="001330CF"/>
    <w:p w14:paraId="675DE5FA" w14:textId="77777777" w:rsidR="001330CF" w:rsidRPr="001330CF" w:rsidRDefault="001330CF" w:rsidP="001330CF"/>
    <w:p w14:paraId="184C8EC6" w14:textId="77777777" w:rsidR="001330CF" w:rsidRPr="001330CF" w:rsidRDefault="001330CF" w:rsidP="001330CF"/>
    <w:p w14:paraId="4C0E0B6F" w14:textId="77777777" w:rsidR="001330CF" w:rsidRPr="001330CF" w:rsidRDefault="001330CF" w:rsidP="001330CF"/>
    <w:p w14:paraId="51D9826E" w14:textId="77777777" w:rsidR="001330CF" w:rsidRDefault="001330CF" w:rsidP="001330CF">
      <w:pPr>
        <w:jc w:val="center"/>
      </w:pPr>
    </w:p>
    <w:p w14:paraId="206D9F63" w14:textId="77777777" w:rsidR="001330CF" w:rsidRDefault="001330CF" w:rsidP="001330CF"/>
    <w:p w14:paraId="2888623F" w14:textId="77777777" w:rsidR="005B48AF" w:rsidRPr="001330CF" w:rsidRDefault="005B48AF" w:rsidP="001330CF">
      <w:pPr>
        <w:sectPr w:rsidR="005B48AF" w:rsidRPr="001330CF">
          <w:headerReference w:type="default" r:id="rId10"/>
          <w:footerReference w:type="default" r:id="rId11"/>
          <w:type w:val="nextColumn"/>
          <w:pgSz w:w="11907" w:h="16840" w:code="9"/>
          <w:pgMar w:top="1440" w:right="1797" w:bottom="1440" w:left="1797" w:header="720" w:footer="720" w:gutter="0"/>
          <w:cols w:space="720"/>
        </w:sectPr>
      </w:pPr>
    </w:p>
    <w:p w14:paraId="132DD718" w14:textId="77777777" w:rsidR="005B48AF" w:rsidRDefault="005B48AF">
      <w:pPr>
        <w:pStyle w:val="Heading1"/>
        <w:keepLines/>
      </w:pPr>
      <w:r>
        <w:lastRenderedPageBreak/>
        <w:t xml:space="preserve">Introduction </w:t>
      </w:r>
    </w:p>
    <w:p w14:paraId="60A15CC7" w14:textId="77777777" w:rsidR="005B48AF" w:rsidRDefault="005B48AF">
      <w:pPr>
        <w:pStyle w:val="Heading2"/>
        <w:keepLines/>
      </w:pPr>
      <w:r>
        <w:t>Scope</w:t>
      </w:r>
    </w:p>
    <w:p w14:paraId="29712CD0" w14:textId="164C42CB" w:rsidR="005B48AF" w:rsidRPr="00244151" w:rsidRDefault="005B48AF" w:rsidP="00244151">
      <w:pPr>
        <w:pStyle w:val="Heading3"/>
      </w:pPr>
      <w:r w:rsidRPr="00244151">
        <w:t xml:space="preserve">This procedure applies to </w:t>
      </w:r>
      <w:r w:rsidR="00E95EE6">
        <w:t>The Company</w:t>
      </w:r>
      <w:r w:rsidR="00E95EE6" w:rsidRPr="003D1805">
        <w:t>, as defined in the STC and meaning the licence holder with system operator responsibilities,</w:t>
      </w:r>
      <w:r w:rsidRPr="00244151">
        <w:t xml:space="preserve"> and each TO. For the purposes of this document, TOs are:</w:t>
      </w:r>
    </w:p>
    <w:p w14:paraId="75D0FE54" w14:textId="77777777" w:rsidR="00371A19" w:rsidRDefault="00371A19" w:rsidP="00244151">
      <w:pPr>
        <w:pStyle w:val="Heading3"/>
      </w:pPr>
      <w:r>
        <w:t>NGET;</w:t>
      </w:r>
    </w:p>
    <w:p w14:paraId="6DB9C364" w14:textId="77777777" w:rsidR="005B48AF" w:rsidRDefault="005B48AF" w:rsidP="00244151">
      <w:pPr>
        <w:pStyle w:val="Heading3"/>
      </w:pPr>
      <w:r>
        <w:t xml:space="preserve">SPT; </w:t>
      </w:r>
    </w:p>
    <w:p w14:paraId="0A89BC4E" w14:textId="2CB28BDA" w:rsidR="005B48AF" w:rsidRDefault="005B48AF" w:rsidP="00244151">
      <w:pPr>
        <w:pStyle w:val="Heading3"/>
      </w:pPr>
      <w:r>
        <w:t>SHET</w:t>
      </w:r>
      <w:r w:rsidR="00751D24">
        <w:t xml:space="preserve">; </w:t>
      </w:r>
      <w:del w:id="42" w:author="Steve Baker [NESO]" w:date="2025-10-16T11:58:00Z" w16du:dateUtc="2025-10-16T10:58:00Z">
        <w:r w:rsidR="00751D24" w:rsidDel="00C01928">
          <w:delText xml:space="preserve">and </w:delText>
        </w:r>
      </w:del>
    </w:p>
    <w:p w14:paraId="6109C23E" w14:textId="5BB0204E" w:rsidR="0016054B" w:rsidRDefault="00751D24" w:rsidP="00244151">
      <w:pPr>
        <w:pStyle w:val="Heading3"/>
        <w:rPr>
          <w:ins w:id="43" w:author="Steve Baker [NESO]" w:date="2025-10-16T11:58:00Z" w16du:dateUtc="2025-10-16T10:58:00Z"/>
        </w:rPr>
      </w:pPr>
      <w:r>
        <w:t xml:space="preserve">All Offshore Transmission </w:t>
      </w:r>
      <w:r w:rsidR="005A403E">
        <w:t>Owners</w:t>
      </w:r>
      <w:r>
        <w:t xml:space="preserve"> as appointed by the Authority</w:t>
      </w:r>
      <w:r w:rsidR="00050E16">
        <w:t>.</w:t>
      </w:r>
      <w:r w:rsidR="00C720C0">
        <w:t xml:space="preserve"> </w:t>
      </w:r>
      <w:r w:rsidR="00BF4BDC">
        <w:t>(For the avoidance of doubt, this includes Preferred Bidders)</w:t>
      </w:r>
      <w:ins w:id="44" w:author="Steve Baker [NESO]" w:date="2025-10-16T11:58:00Z" w16du:dateUtc="2025-10-16T10:58:00Z">
        <w:r w:rsidR="00C01928">
          <w:t>; and</w:t>
        </w:r>
      </w:ins>
      <w:del w:id="45" w:author="Steve Baker [NESO]" w:date="2025-10-16T11:58:00Z" w16du:dateUtc="2025-10-16T10:58:00Z">
        <w:r w:rsidR="00BF4BDC" w:rsidDel="00C01928">
          <w:delText>.</w:delText>
        </w:r>
      </w:del>
    </w:p>
    <w:p w14:paraId="6C2C1B4A" w14:textId="34738B1C" w:rsidR="00C01928" w:rsidRDefault="00C01928" w:rsidP="00244151">
      <w:pPr>
        <w:pStyle w:val="Heading3"/>
      </w:pPr>
      <w:ins w:id="46" w:author="Steve Baker [NESO]" w:date="2025-10-16T11:58:00Z">
        <w:r w:rsidRPr="00C01928">
          <w:rPr>
            <w:u w:val="single"/>
            <w:lang w:val="en-US"/>
          </w:rPr>
          <w:t>All Competitively Appointed Transmission License holders as appointed by Ofgem.</w:t>
        </w:r>
      </w:ins>
    </w:p>
    <w:p w14:paraId="4E6DB06B" w14:textId="77777777" w:rsidR="0016054B" w:rsidRDefault="0016054B" w:rsidP="00050E16">
      <w:pPr>
        <w:pStyle w:val="Heading3"/>
        <w:numPr>
          <w:ilvl w:val="0"/>
          <w:numId w:val="0"/>
        </w:numPr>
      </w:pPr>
    </w:p>
    <w:p w14:paraId="6115E84A" w14:textId="77777777" w:rsidR="005B48AF" w:rsidRDefault="005B48AF">
      <w:pPr>
        <w:pStyle w:val="Heading2"/>
        <w:keepLines/>
      </w:pPr>
      <w:r>
        <w:t xml:space="preserve">Objectives </w:t>
      </w:r>
    </w:p>
    <w:p w14:paraId="207D3C8C" w14:textId="77777777" w:rsidR="00251D2F" w:rsidRPr="00FB0195" w:rsidRDefault="00AD3EB2" w:rsidP="00136234">
      <w:pPr>
        <w:pStyle w:val="Heading3"/>
        <w:rPr>
          <w:lang w:eastAsia="en-GB"/>
        </w:rPr>
      </w:pPr>
      <w:r>
        <w:rPr>
          <w:lang w:eastAsia="en-GB"/>
        </w:rPr>
        <w:t>The objective of this documen</w:t>
      </w:r>
      <w:r w:rsidRPr="00FB0195">
        <w:rPr>
          <w:lang w:eastAsia="en-GB"/>
        </w:rPr>
        <w:t>t is to set out the Process that shall apply in respect of a Significant Code Review and any STC Modification Proposals raised during a Significant Code</w:t>
      </w:r>
      <w:r w:rsidR="00365209" w:rsidRPr="00FB0195">
        <w:rPr>
          <w:lang w:eastAsia="en-GB"/>
        </w:rPr>
        <w:t xml:space="preserve"> </w:t>
      </w:r>
      <w:r w:rsidRPr="00FB0195">
        <w:rPr>
          <w:lang w:eastAsia="en-GB"/>
        </w:rPr>
        <w:t>Review</w:t>
      </w:r>
      <w:r w:rsidR="00365209" w:rsidRPr="00FB0195">
        <w:rPr>
          <w:lang w:eastAsia="en-GB"/>
        </w:rPr>
        <w:t xml:space="preserve"> </w:t>
      </w:r>
      <w:r w:rsidRPr="00FB0195">
        <w:rPr>
          <w:lang w:eastAsia="en-GB"/>
        </w:rPr>
        <w:t>Phase.</w:t>
      </w:r>
    </w:p>
    <w:p w14:paraId="7F887C48" w14:textId="77777777" w:rsidR="00251D2F" w:rsidRPr="00FB0195" w:rsidRDefault="00251D2F" w:rsidP="00136234">
      <w:pPr>
        <w:pStyle w:val="Heading3"/>
      </w:pPr>
      <w:r w:rsidRPr="00FB0195">
        <w:t xml:space="preserve">The Significant Code Review  process seeks to require certain Licence holders to raise code modifications in line with the directions issued by the Authority following a </w:t>
      </w:r>
      <w:r w:rsidR="00500B65">
        <w:t>Significant Code Review</w:t>
      </w:r>
      <w:r w:rsidRPr="00FB0195">
        <w:t xml:space="preserve">.  The </w:t>
      </w:r>
      <w:r w:rsidR="00500B65">
        <w:t>Significant Code Review</w:t>
      </w:r>
      <w:r w:rsidRPr="00FB0195">
        <w:t xml:space="preserve"> will allow the Authority to initiate a review of one or more matters which </w:t>
      </w:r>
      <w:r w:rsidR="00024F24" w:rsidRPr="00FB0195">
        <w:t xml:space="preserve">it </w:t>
      </w:r>
      <w:r w:rsidRPr="00FB0195">
        <w:t>consider</w:t>
      </w:r>
      <w:r w:rsidR="00024F24" w:rsidRPr="00FB0195">
        <w:t>s</w:t>
      </w:r>
      <w:r w:rsidRPr="00FB0195">
        <w:t xml:space="preserve"> to:</w:t>
      </w:r>
    </w:p>
    <w:p w14:paraId="3214C38D" w14:textId="77777777" w:rsidR="00251D2F" w:rsidRPr="00FB0195" w:rsidRDefault="00251D2F" w:rsidP="00136234">
      <w:pPr>
        <w:numPr>
          <w:ilvl w:val="0"/>
          <w:numId w:val="34"/>
        </w:numPr>
        <w:tabs>
          <w:tab w:val="num" w:pos="992"/>
        </w:tabs>
        <w:spacing w:after="0"/>
        <w:ind w:left="1069" w:right="-51"/>
        <w:jc w:val="both"/>
        <w:rPr>
          <w:rFonts w:cs="Arial"/>
          <w:iCs/>
        </w:rPr>
      </w:pPr>
      <w:r w:rsidRPr="00FB0195">
        <w:rPr>
          <w:rFonts w:cs="Arial"/>
          <w:iCs/>
        </w:rPr>
        <w:t>Have significant impacts on electricity consumers or competition</w:t>
      </w:r>
    </w:p>
    <w:p w14:paraId="619ED98E" w14:textId="77777777" w:rsidR="00251D2F" w:rsidRPr="00FB0195" w:rsidRDefault="00251D2F" w:rsidP="00136234">
      <w:pPr>
        <w:numPr>
          <w:ilvl w:val="0"/>
          <w:numId w:val="35"/>
        </w:numPr>
        <w:tabs>
          <w:tab w:val="clear" w:pos="786"/>
          <w:tab w:val="num" w:pos="992"/>
        </w:tabs>
        <w:spacing w:after="0"/>
        <w:ind w:left="992" w:right="-51" w:hanging="283"/>
        <w:jc w:val="both"/>
        <w:rPr>
          <w:rFonts w:cs="Arial"/>
          <w:iCs/>
        </w:rPr>
      </w:pPr>
      <w:r w:rsidRPr="00FB0195">
        <w:rPr>
          <w:rFonts w:cs="Arial"/>
          <w:iCs/>
        </w:rPr>
        <w:t>Have significant impacts on the environment, security of supply or sustainable development</w:t>
      </w:r>
    </w:p>
    <w:p w14:paraId="260CF48E" w14:textId="77777777" w:rsidR="00251D2F" w:rsidRPr="00FB0195" w:rsidRDefault="00251D2F" w:rsidP="00136234">
      <w:pPr>
        <w:numPr>
          <w:ilvl w:val="0"/>
          <w:numId w:val="36"/>
        </w:numPr>
        <w:tabs>
          <w:tab w:val="clear" w:pos="360"/>
          <w:tab w:val="num" w:pos="992"/>
        </w:tabs>
        <w:spacing w:after="0"/>
        <w:ind w:left="643" w:right="-51" w:firstLine="66"/>
        <w:jc w:val="both"/>
        <w:rPr>
          <w:rFonts w:cs="Arial"/>
          <w:iCs/>
        </w:rPr>
      </w:pPr>
      <w:r w:rsidRPr="00FB0195">
        <w:rPr>
          <w:rFonts w:cs="Arial"/>
          <w:iCs/>
        </w:rPr>
        <w:t>Create significant cross code or cross Licence issues</w:t>
      </w:r>
    </w:p>
    <w:p w14:paraId="5A0EA880" w14:textId="77777777" w:rsidR="00251D2F" w:rsidRPr="00FB0195" w:rsidRDefault="00251D2F" w:rsidP="00136234">
      <w:pPr>
        <w:numPr>
          <w:ilvl w:val="0"/>
          <w:numId w:val="37"/>
        </w:numPr>
        <w:tabs>
          <w:tab w:val="clear" w:pos="786"/>
          <w:tab w:val="num" w:pos="992"/>
        </w:tabs>
        <w:spacing w:after="0"/>
        <w:ind w:left="992" w:right="-51" w:hanging="283"/>
        <w:jc w:val="both"/>
        <w:rPr>
          <w:rFonts w:cs="Arial"/>
          <w:iCs/>
        </w:rPr>
      </w:pPr>
      <w:r w:rsidRPr="00FB0195">
        <w:t>Have a significant impact on the Authority’s principal objective (under Section 3A of the Act), statutory functions or relevant obligations bound by EU law.</w:t>
      </w:r>
    </w:p>
    <w:p w14:paraId="7F632A30" w14:textId="77777777" w:rsidR="00914CD9" w:rsidRPr="00FB0195" w:rsidRDefault="00914CD9" w:rsidP="00136234">
      <w:pPr>
        <w:pStyle w:val="Heading3"/>
        <w:numPr>
          <w:ilvl w:val="0"/>
          <w:numId w:val="0"/>
        </w:numPr>
      </w:pPr>
    </w:p>
    <w:p w14:paraId="1A565EAA" w14:textId="77777777" w:rsidR="00FB0195" w:rsidRDefault="00914CD9" w:rsidP="00136234">
      <w:pPr>
        <w:pStyle w:val="Heading3"/>
        <w:numPr>
          <w:ilvl w:val="0"/>
          <w:numId w:val="0"/>
        </w:numPr>
        <w:ind w:left="709" w:hanging="709"/>
      </w:pPr>
      <w:r w:rsidRPr="00FB0195">
        <w:t>1.2.3</w:t>
      </w:r>
      <w:r w:rsidRPr="00FB0195">
        <w:tab/>
        <w:t xml:space="preserve">The </w:t>
      </w:r>
      <w:r w:rsidR="00500B65">
        <w:t>Significant Code Review</w:t>
      </w:r>
      <w:r w:rsidRPr="00FB0195">
        <w:t xml:space="preserve"> process approaches change in a holistic manner, creating benefits compared to the use of consequential change mechanisms.  These benefits allow a </w:t>
      </w:r>
      <w:proofErr w:type="gramStart"/>
      <w:r w:rsidRPr="00FB0195">
        <w:t>more timely</w:t>
      </w:r>
      <w:proofErr w:type="gramEnd"/>
      <w:r w:rsidRPr="00FB0195">
        <w:t xml:space="preserve">, streamlined and coordinated change process to take place. </w:t>
      </w:r>
    </w:p>
    <w:p w14:paraId="7E7A5088" w14:textId="77777777" w:rsidR="005B48AF" w:rsidRPr="00FB0195" w:rsidRDefault="005B48AF" w:rsidP="00FB0195">
      <w:pPr>
        <w:pStyle w:val="Heading3"/>
        <w:numPr>
          <w:ilvl w:val="0"/>
          <w:numId w:val="0"/>
        </w:numPr>
      </w:pPr>
    </w:p>
    <w:p w14:paraId="35707B20" w14:textId="77777777" w:rsidR="005B48AF" w:rsidRDefault="005B48AF">
      <w:pPr>
        <w:pStyle w:val="Heading1"/>
        <w:keepLines/>
      </w:pPr>
      <w:r>
        <w:t>Key Definitions</w:t>
      </w:r>
    </w:p>
    <w:p w14:paraId="37304F12" w14:textId="77777777" w:rsidR="005B48AF" w:rsidRDefault="005B48AF">
      <w:pPr>
        <w:pStyle w:val="Heading2"/>
        <w:keepLines/>
      </w:pPr>
      <w:r>
        <w:t xml:space="preserve">For the purposes of STCP </w:t>
      </w:r>
      <w:r w:rsidR="00AF6A5E">
        <w:t>25-1</w:t>
      </w:r>
      <w:r>
        <w:t>:</w:t>
      </w:r>
    </w:p>
    <w:p w14:paraId="53563437" w14:textId="77777777" w:rsidR="00024F24" w:rsidRDefault="00C438B0" w:rsidP="00E35A8B">
      <w:pPr>
        <w:pStyle w:val="Heading3"/>
      </w:pPr>
      <w:r>
        <w:rPr>
          <w:b/>
        </w:rPr>
        <w:t xml:space="preserve">Process Diagram </w:t>
      </w:r>
      <w:r w:rsidR="005B5356">
        <w:t>mean</w:t>
      </w:r>
      <w:r>
        <w:t xml:space="preserve">s the diagrams at Appendix A to this STCP </w:t>
      </w:r>
      <w:r w:rsidR="00AF6A5E">
        <w:t>25-1</w:t>
      </w:r>
      <w:r w:rsidR="00E35A8B">
        <w:t>.</w:t>
      </w:r>
    </w:p>
    <w:p w14:paraId="2D1DF12E" w14:textId="77777777" w:rsidR="00240C88" w:rsidRDefault="00240C88" w:rsidP="00024F24">
      <w:pPr>
        <w:pStyle w:val="Heading3"/>
        <w:numPr>
          <w:ilvl w:val="0"/>
          <w:numId w:val="0"/>
        </w:numPr>
      </w:pPr>
    </w:p>
    <w:p w14:paraId="70BA4B53" w14:textId="77777777" w:rsidR="005B48AF" w:rsidRPr="00914CD9" w:rsidRDefault="005B48AF">
      <w:pPr>
        <w:pStyle w:val="Heading1"/>
        <w:keepLines/>
      </w:pPr>
      <w:r>
        <w:t>Proced</w:t>
      </w:r>
      <w:r w:rsidRPr="00914CD9">
        <w:t>ure</w:t>
      </w:r>
    </w:p>
    <w:p w14:paraId="35E89249" w14:textId="77777777" w:rsidR="000336E7" w:rsidRPr="00FB0195" w:rsidRDefault="000336E7" w:rsidP="000336E7">
      <w:pPr>
        <w:pStyle w:val="Heading2"/>
        <w:keepLines/>
      </w:pPr>
      <w:r>
        <w:t>Background</w:t>
      </w:r>
    </w:p>
    <w:p w14:paraId="3640B9FC" w14:textId="77777777" w:rsidR="000336E7" w:rsidRPr="00FB0195" w:rsidRDefault="000336E7" w:rsidP="000336E7">
      <w:pPr>
        <w:autoSpaceDE w:val="0"/>
        <w:autoSpaceDN w:val="0"/>
        <w:adjustRightInd w:val="0"/>
        <w:spacing w:after="0"/>
        <w:ind w:left="720" w:hanging="720"/>
      </w:pPr>
    </w:p>
    <w:p w14:paraId="6C2BCC9D" w14:textId="77777777" w:rsidR="000336E7" w:rsidRPr="00FB0195" w:rsidRDefault="00E56D7C" w:rsidP="00202DF0">
      <w:pPr>
        <w:autoSpaceDE w:val="0"/>
        <w:autoSpaceDN w:val="0"/>
        <w:adjustRightInd w:val="0"/>
        <w:spacing w:after="0"/>
        <w:ind w:left="720" w:hanging="720"/>
        <w:jc w:val="both"/>
      </w:pPr>
      <w:r w:rsidRPr="00FB0195">
        <w:t>3.1.1</w:t>
      </w:r>
      <w:r w:rsidR="000336E7" w:rsidRPr="00FB0195">
        <w:tab/>
        <w:t xml:space="preserve">The </w:t>
      </w:r>
      <w:r w:rsidR="00500B65">
        <w:t>Significant Code Review</w:t>
      </w:r>
      <w:r w:rsidR="000336E7" w:rsidRPr="00FB0195">
        <w:t xml:space="preserve"> is a code review process initiated and led by the Authority, on one of a number of potential triggers.  The Authority will launch a </w:t>
      </w:r>
      <w:r w:rsidR="00500B65">
        <w:t>Significant Code Review</w:t>
      </w:r>
      <w:r w:rsidR="000336E7" w:rsidRPr="00FB0195">
        <w:t xml:space="preserve"> on publication of a notice setting out matters such as the scope of the review, reasons for it and announcing the start date.</w:t>
      </w:r>
    </w:p>
    <w:p w14:paraId="67559B98" w14:textId="77777777" w:rsidR="00E56D7C" w:rsidRPr="00FB0195" w:rsidRDefault="00E56D7C" w:rsidP="00202DF0">
      <w:pPr>
        <w:autoSpaceDE w:val="0"/>
        <w:autoSpaceDN w:val="0"/>
        <w:adjustRightInd w:val="0"/>
        <w:spacing w:after="0"/>
        <w:ind w:left="720" w:hanging="720"/>
        <w:jc w:val="both"/>
      </w:pPr>
      <w:r w:rsidRPr="00FB0195">
        <w:t>3.1.2</w:t>
      </w:r>
      <w:r w:rsidRPr="00FB0195">
        <w:tab/>
        <w:t xml:space="preserve">The </w:t>
      </w:r>
      <w:r w:rsidR="00500B65">
        <w:t>Significant Code Review</w:t>
      </w:r>
      <w:r w:rsidRPr="00FB0195">
        <w:t xml:space="preserve"> Phase will last approximately 12 months after which the Authority should publish the conclusions of the </w:t>
      </w:r>
      <w:r w:rsidR="00500B65">
        <w:t>Significant Code Review</w:t>
      </w:r>
      <w:r w:rsidRPr="00FB0195">
        <w:t xml:space="preserve">.  </w:t>
      </w:r>
    </w:p>
    <w:p w14:paraId="5A3EFA19" w14:textId="77777777" w:rsidR="000336E7" w:rsidRPr="00557BF5" w:rsidRDefault="000336E7" w:rsidP="00202DF0">
      <w:pPr>
        <w:autoSpaceDE w:val="0"/>
        <w:autoSpaceDN w:val="0"/>
        <w:adjustRightInd w:val="0"/>
        <w:spacing w:after="0"/>
        <w:ind w:left="720" w:hanging="720"/>
        <w:jc w:val="both"/>
        <w:rPr>
          <w:color w:val="FF0000"/>
        </w:rPr>
      </w:pPr>
    </w:p>
    <w:p w14:paraId="3D0D6FCB" w14:textId="77777777" w:rsidR="001D72D9" w:rsidRPr="00914CD9" w:rsidRDefault="000336E7" w:rsidP="00202DF0">
      <w:pPr>
        <w:pStyle w:val="Heading2"/>
        <w:jc w:val="both"/>
      </w:pPr>
      <w:r>
        <w:lastRenderedPageBreak/>
        <w:t>Process</w:t>
      </w:r>
    </w:p>
    <w:p w14:paraId="47868900" w14:textId="77777777" w:rsidR="0008506F" w:rsidRPr="00BB547D" w:rsidRDefault="00C438B0" w:rsidP="009E2494">
      <w:pPr>
        <w:pStyle w:val="Heading3"/>
        <w:rPr>
          <w:rFonts w:cs="Arial"/>
        </w:rPr>
      </w:pPr>
      <w:r>
        <w:t>The Parties shall follow the process set out in this STCP</w:t>
      </w:r>
      <w:r w:rsidR="0008506F">
        <w:t xml:space="preserve"> </w:t>
      </w:r>
      <w:r w:rsidR="00AF6A5E">
        <w:t>25-1</w:t>
      </w:r>
      <w:r>
        <w:t xml:space="preserve"> in respect of a Significant Code Review or any STC </w:t>
      </w:r>
      <w:r w:rsidRPr="00BB547D">
        <w:t xml:space="preserve">Modification Proposals raised during a Significant Code Review Phase. The diagrams </w:t>
      </w:r>
      <w:r w:rsidR="0008506F" w:rsidRPr="00BB547D">
        <w:t>illustrate this process and form part of this STCP</w:t>
      </w:r>
      <w:r w:rsidR="00CC2831">
        <w:t xml:space="preserve"> </w:t>
      </w:r>
      <w:r w:rsidR="00AF6A5E">
        <w:t>25-1</w:t>
      </w:r>
      <w:r w:rsidR="0008506F" w:rsidRPr="00BB547D">
        <w:t>, but in the event of any conflic</w:t>
      </w:r>
      <w:r w:rsidR="0008506F" w:rsidRPr="00BB547D">
        <w:rPr>
          <w:rFonts w:cs="Arial"/>
        </w:rPr>
        <w:t>t between the main body of this STCP</w:t>
      </w:r>
      <w:r w:rsidR="00AF6A5E">
        <w:rPr>
          <w:rFonts w:cs="Arial"/>
        </w:rPr>
        <w:t>25-1</w:t>
      </w:r>
      <w:r w:rsidR="0008506F" w:rsidRPr="00BB547D">
        <w:rPr>
          <w:rFonts w:cs="Arial"/>
        </w:rPr>
        <w:t xml:space="preserve"> and th</w:t>
      </w:r>
      <w:r w:rsidR="00484478" w:rsidRPr="00BB547D">
        <w:rPr>
          <w:rFonts w:cs="Arial"/>
        </w:rPr>
        <w:t>e Process Diagrams, then the mai</w:t>
      </w:r>
      <w:r w:rsidR="0008506F" w:rsidRPr="00BB547D">
        <w:rPr>
          <w:rFonts w:cs="Arial"/>
        </w:rPr>
        <w:t>n body of this STCP</w:t>
      </w:r>
      <w:r w:rsidR="00CC2831">
        <w:rPr>
          <w:rFonts w:cs="Arial"/>
        </w:rPr>
        <w:t xml:space="preserve"> </w:t>
      </w:r>
      <w:r w:rsidR="00AF6A5E">
        <w:rPr>
          <w:rFonts w:cs="Arial"/>
        </w:rPr>
        <w:t>25-1</w:t>
      </w:r>
      <w:r w:rsidR="0008506F" w:rsidRPr="00BB547D">
        <w:rPr>
          <w:rFonts w:cs="Arial"/>
        </w:rPr>
        <w:t xml:space="preserve"> shall prevail.</w:t>
      </w:r>
    </w:p>
    <w:p w14:paraId="0F429F11" w14:textId="77777777" w:rsidR="00484478" w:rsidRPr="00C97731" w:rsidRDefault="00484478" w:rsidP="009E2494">
      <w:pPr>
        <w:pStyle w:val="Heading3"/>
        <w:rPr>
          <w:rStyle w:val="ActionChar"/>
          <w:rFonts w:cs="Arial"/>
          <w:sz w:val="20"/>
        </w:rPr>
      </w:pPr>
      <w:r w:rsidRPr="00BB547D">
        <w:rPr>
          <w:rStyle w:val="ActionChar"/>
          <w:rFonts w:cs="Arial"/>
          <w:sz w:val="20"/>
        </w:rPr>
        <w:t>During a</w:t>
      </w:r>
      <w:r w:rsidR="00307D48" w:rsidRPr="00BB547D">
        <w:rPr>
          <w:rStyle w:val="ActionChar"/>
          <w:rFonts w:cs="Arial"/>
          <w:sz w:val="20"/>
        </w:rPr>
        <w:t xml:space="preserve"> S</w:t>
      </w:r>
      <w:r w:rsidRPr="00BB547D">
        <w:rPr>
          <w:rStyle w:val="ActionChar"/>
          <w:rFonts w:cs="Arial"/>
          <w:sz w:val="20"/>
        </w:rPr>
        <w:t xml:space="preserve">ignificant </w:t>
      </w:r>
      <w:r w:rsidR="00307D48" w:rsidRPr="00BB547D">
        <w:rPr>
          <w:rStyle w:val="ActionChar"/>
          <w:rFonts w:cs="Arial"/>
          <w:sz w:val="20"/>
        </w:rPr>
        <w:t>C</w:t>
      </w:r>
      <w:r w:rsidRPr="00BB547D">
        <w:rPr>
          <w:rStyle w:val="ActionChar"/>
          <w:rFonts w:cs="Arial"/>
          <w:sz w:val="20"/>
        </w:rPr>
        <w:t xml:space="preserve">ode </w:t>
      </w:r>
      <w:r w:rsidR="00307D48" w:rsidRPr="00BB547D">
        <w:rPr>
          <w:rStyle w:val="ActionChar"/>
          <w:rFonts w:cs="Arial"/>
          <w:sz w:val="20"/>
        </w:rPr>
        <w:t>R</w:t>
      </w:r>
      <w:r w:rsidRPr="00BB547D">
        <w:rPr>
          <w:rStyle w:val="ActionChar"/>
          <w:rFonts w:cs="Arial"/>
          <w:sz w:val="20"/>
        </w:rPr>
        <w:t>eview Phase:</w:t>
      </w:r>
    </w:p>
    <w:p w14:paraId="09DD0F65" w14:textId="77777777" w:rsidR="00C97731" w:rsidRPr="00EE37A5" w:rsidRDefault="00C97731" w:rsidP="009E2494">
      <w:pPr>
        <w:pStyle w:val="Heading4"/>
        <w:tabs>
          <w:tab w:val="clear" w:pos="0"/>
          <w:tab w:val="num" w:pos="1276"/>
        </w:tabs>
        <w:ind w:left="1276" w:hanging="850"/>
        <w:jc w:val="both"/>
        <w:rPr>
          <w:rFonts w:cs="Arial"/>
        </w:rPr>
      </w:pPr>
      <w:r w:rsidRPr="00C97731">
        <w:rPr>
          <w:rFonts w:cs="Arial"/>
        </w:rPr>
        <w:t>If any P</w:t>
      </w:r>
      <w:r w:rsidRPr="00C97731">
        <w:rPr>
          <w:rStyle w:val="ActionChar"/>
          <w:sz w:val="20"/>
        </w:rPr>
        <w:t>arty</w:t>
      </w:r>
      <w:r w:rsidRPr="00C97731">
        <w:rPr>
          <w:rFonts w:cs="Arial"/>
        </w:rPr>
        <w:t xml:space="preserve"> makes an </w:t>
      </w:r>
      <w:r w:rsidRPr="00C97731">
        <w:rPr>
          <w:rFonts w:cs="Arial"/>
          <w:bCs/>
        </w:rPr>
        <w:t>STC Modification Proposal</w:t>
      </w:r>
      <w:r w:rsidRPr="00C97731">
        <w:rPr>
          <w:rFonts w:cs="Arial"/>
        </w:rPr>
        <w:t xml:space="preserve"> </w:t>
      </w:r>
      <w:r w:rsidRPr="006B51A3">
        <w:rPr>
          <w:rFonts w:cs="Arial"/>
        </w:rPr>
        <w:t xml:space="preserve">during a </w:t>
      </w:r>
      <w:r w:rsidRPr="006B51A3">
        <w:rPr>
          <w:rFonts w:cs="Arial"/>
          <w:bCs/>
        </w:rPr>
        <w:t>Significant Code Review Phase</w:t>
      </w:r>
      <w:r w:rsidRPr="006B51A3">
        <w:rPr>
          <w:rFonts w:cs="Arial"/>
        </w:rPr>
        <w:t xml:space="preserve">, unless exempted by the </w:t>
      </w:r>
      <w:r w:rsidRPr="006B51A3">
        <w:rPr>
          <w:rFonts w:cs="Arial"/>
          <w:bCs/>
        </w:rPr>
        <w:t>Authority</w:t>
      </w:r>
      <w:bookmarkStart w:id="47" w:name="_BPDCI_83"/>
      <w:r w:rsidRPr="006B51A3">
        <w:rPr>
          <w:rFonts w:cs="Arial"/>
          <w:bCs/>
        </w:rPr>
        <w:t xml:space="preserve"> or unless </w:t>
      </w:r>
      <w:r w:rsidR="000336E7">
        <w:rPr>
          <w:rFonts w:cs="Arial"/>
          <w:bCs/>
        </w:rPr>
        <w:t>3.2</w:t>
      </w:r>
      <w:r w:rsidR="00B447DD">
        <w:rPr>
          <w:rFonts w:cs="Arial"/>
          <w:bCs/>
        </w:rPr>
        <w:t>.2.6</w:t>
      </w:r>
      <w:r w:rsidRPr="006B51A3">
        <w:rPr>
          <w:rFonts w:cs="Arial"/>
          <w:bCs/>
        </w:rPr>
        <w:t>(b) applies</w:t>
      </w:r>
      <w:bookmarkEnd w:id="47"/>
      <w:r w:rsidRPr="006B51A3">
        <w:rPr>
          <w:rFonts w:cs="Arial"/>
        </w:rPr>
        <w:t xml:space="preserve">, the </w:t>
      </w:r>
      <w:r w:rsidRPr="006B51A3">
        <w:rPr>
          <w:rFonts w:cs="Arial"/>
          <w:bCs/>
        </w:rPr>
        <w:t>STC Modifications Panel</w:t>
      </w:r>
      <w:r w:rsidRPr="006B51A3">
        <w:rPr>
          <w:rFonts w:cs="Arial"/>
        </w:rPr>
        <w:t xml:space="preserve"> shall assess </w:t>
      </w:r>
      <w:bookmarkStart w:id="48" w:name="_BPDCI_84"/>
      <w:r w:rsidRPr="006B51A3">
        <w:rPr>
          <w:rFonts w:cs="Arial"/>
        </w:rPr>
        <w:t xml:space="preserve">whether </w:t>
      </w:r>
      <w:bookmarkEnd w:id="48"/>
      <w:r w:rsidRPr="006B51A3">
        <w:rPr>
          <w:rFonts w:cs="Arial"/>
        </w:rPr>
        <w:t xml:space="preserve">the </w:t>
      </w:r>
      <w:r w:rsidRPr="006B51A3">
        <w:rPr>
          <w:rFonts w:cs="Arial"/>
          <w:bCs/>
        </w:rPr>
        <w:t>STC Modification Proposal</w:t>
      </w:r>
      <w:r w:rsidRPr="006B51A3">
        <w:rPr>
          <w:rFonts w:cs="Arial"/>
        </w:rPr>
        <w:t xml:space="preserve"> </w:t>
      </w:r>
      <w:bookmarkStart w:id="49" w:name="_BPDCD_86"/>
      <w:r w:rsidRPr="006B51A3">
        <w:rPr>
          <w:rFonts w:cs="Arial"/>
        </w:rPr>
        <w:t xml:space="preserve">falls </w:t>
      </w:r>
      <w:bookmarkEnd w:id="49"/>
      <w:r w:rsidRPr="006B51A3">
        <w:rPr>
          <w:rFonts w:cs="Arial"/>
        </w:rPr>
        <w:t xml:space="preserve">within the </w:t>
      </w:r>
      <w:bookmarkStart w:id="50" w:name="_BPDCI_87"/>
      <w:r w:rsidRPr="006B51A3">
        <w:rPr>
          <w:rFonts w:cs="Arial"/>
        </w:rPr>
        <w:t xml:space="preserve">scope of a </w:t>
      </w:r>
      <w:bookmarkEnd w:id="50"/>
      <w:r w:rsidRPr="006B51A3">
        <w:rPr>
          <w:rFonts w:cs="Arial"/>
          <w:bCs/>
        </w:rPr>
        <w:t xml:space="preserve">Significant Code Review </w:t>
      </w:r>
      <w:bookmarkStart w:id="51" w:name="_BPDCI_88"/>
      <w:r w:rsidRPr="006B51A3">
        <w:rPr>
          <w:rFonts w:cs="Arial"/>
          <w:bCs/>
        </w:rPr>
        <w:t>and the applicability of the exceptions set out in 3</w:t>
      </w:r>
      <w:r w:rsidR="000336E7">
        <w:rPr>
          <w:rFonts w:cs="Arial"/>
          <w:bCs/>
        </w:rPr>
        <w:t>.2</w:t>
      </w:r>
      <w:r w:rsidRPr="006B51A3">
        <w:rPr>
          <w:rFonts w:cs="Arial"/>
          <w:bCs/>
        </w:rPr>
        <w:t>.2.</w:t>
      </w:r>
      <w:r w:rsidR="00B447DD">
        <w:rPr>
          <w:rFonts w:cs="Arial"/>
          <w:bCs/>
        </w:rPr>
        <w:t>6</w:t>
      </w:r>
      <w:r w:rsidRPr="006B51A3">
        <w:rPr>
          <w:rFonts w:cs="Arial"/>
          <w:bCs/>
        </w:rPr>
        <w:t xml:space="preserve"> </w:t>
      </w:r>
      <w:bookmarkEnd w:id="51"/>
      <w:r w:rsidRPr="006B51A3">
        <w:rPr>
          <w:rFonts w:cs="Arial"/>
        </w:rPr>
        <w:t xml:space="preserve">and </w:t>
      </w:r>
      <w:r w:rsidRPr="00EE37A5">
        <w:rPr>
          <w:rFonts w:cs="Arial"/>
        </w:rPr>
        <w:t xml:space="preserve">shall notify the </w:t>
      </w:r>
      <w:r w:rsidRPr="00EE37A5">
        <w:rPr>
          <w:rFonts w:cs="Arial"/>
          <w:bCs/>
        </w:rPr>
        <w:t>Authority</w:t>
      </w:r>
      <w:r w:rsidRPr="00EE37A5">
        <w:rPr>
          <w:rFonts w:cs="Arial"/>
        </w:rPr>
        <w:t xml:space="preserve"> of its assessment, its reasons for that assessment and any representations received in relation to it as soon as practicable;</w:t>
      </w:r>
    </w:p>
    <w:p w14:paraId="00A43C5C" w14:textId="77777777" w:rsidR="00EE37A5" w:rsidRPr="00EE37A5" w:rsidRDefault="00EE37A5" w:rsidP="009E2494">
      <w:pPr>
        <w:pStyle w:val="Heading4"/>
        <w:tabs>
          <w:tab w:val="clear" w:pos="0"/>
          <w:tab w:val="num" w:pos="1276"/>
        </w:tabs>
        <w:ind w:left="1276" w:hanging="850"/>
        <w:jc w:val="both"/>
      </w:pPr>
      <w:r w:rsidRPr="00EE37A5">
        <w:t>Any statement provided by the STC Panel pursuant to Section B Paragraph B 7.2.3.1A</w:t>
      </w:r>
      <w:r w:rsidR="003B5640">
        <w:t xml:space="preserve"> </w:t>
      </w:r>
      <w:r w:rsidRPr="00EE37A5">
        <w:t>(</w:t>
      </w:r>
      <w:r w:rsidR="00500B65">
        <w:t>d</w:t>
      </w:r>
      <w:r w:rsidRPr="00EE37A5">
        <w:t xml:space="preserve">) shall be </w:t>
      </w:r>
      <w:r w:rsidR="003B5640" w:rsidRPr="00EE37A5">
        <w:t>in the</w:t>
      </w:r>
      <w:r w:rsidRPr="00EE37A5">
        <w:t xml:space="preserve"> form of the written statement at Annex B.3 detailing:  </w:t>
      </w:r>
    </w:p>
    <w:p w14:paraId="37AC3E69" w14:textId="77777777" w:rsidR="00EE37A5" w:rsidRPr="00EE37A5" w:rsidRDefault="00EE37A5" w:rsidP="009E2494">
      <w:pPr>
        <w:autoSpaceDE w:val="0"/>
        <w:autoSpaceDN w:val="0"/>
        <w:adjustRightInd w:val="0"/>
        <w:spacing w:after="0"/>
        <w:jc w:val="both"/>
      </w:pPr>
    </w:p>
    <w:p w14:paraId="65E30355" w14:textId="77777777" w:rsidR="00EE37A5" w:rsidRPr="00EE37A5" w:rsidRDefault="00EE37A5" w:rsidP="009E2494">
      <w:pPr>
        <w:autoSpaceDE w:val="0"/>
        <w:autoSpaceDN w:val="0"/>
        <w:adjustRightInd w:val="0"/>
        <w:spacing w:after="0"/>
        <w:ind w:left="1440" w:hanging="720"/>
        <w:jc w:val="both"/>
      </w:pPr>
      <w:r w:rsidRPr="00EE37A5">
        <w:t>(a)</w:t>
      </w:r>
      <w:r w:rsidRPr="00EE37A5">
        <w:tab/>
        <w:t>Any representation received in relation to the relevance of the S</w:t>
      </w:r>
      <w:r w:rsidR="00B447DD">
        <w:t xml:space="preserve">ignificant </w:t>
      </w:r>
      <w:r w:rsidRPr="00EE37A5">
        <w:t>C</w:t>
      </w:r>
      <w:r w:rsidR="00B447DD">
        <w:t xml:space="preserve">ode </w:t>
      </w:r>
      <w:r w:rsidRPr="00EE37A5">
        <w:t>R</w:t>
      </w:r>
      <w:r w:rsidR="00B447DD">
        <w:t>eview</w:t>
      </w:r>
      <w:r w:rsidRPr="00EE37A5">
        <w:t>; and</w:t>
      </w:r>
    </w:p>
    <w:p w14:paraId="5103BA3B" w14:textId="77777777" w:rsidR="00EE37A5" w:rsidRDefault="00EE37A5" w:rsidP="009E2494">
      <w:pPr>
        <w:autoSpaceDE w:val="0"/>
        <w:autoSpaceDN w:val="0"/>
        <w:adjustRightInd w:val="0"/>
        <w:spacing w:after="0"/>
        <w:ind w:left="1440" w:hanging="720"/>
        <w:jc w:val="both"/>
      </w:pPr>
      <w:r w:rsidRPr="00EE37A5">
        <w:t>(b)</w:t>
      </w:r>
      <w:r w:rsidRPr="00EE37A5">
        <w:tab/>
        <w:t xml:space="preserve">The STC Panel’s </w:t>
      </w:r>
      <w:r w:rsidR="00B447DD">
        <w:t xml:space="preserve">final </w:t>
      </w:r>
      <w:r w:rsidRPr="00EE37A5">
        <w:t xml:space="preserve">assessment of whether the proposal falls within the scope of the </w:t>
      </w:r>
      <w:r w:rsidR="00500B65">
        <w:t>Significant Code Review</w:t>
      </w:r>
      <w:r w:rsidRPr="00EE37A5">
        <w:t xml:space="preserve"> and its reasons for that assessment. </w:t>
      </w:r>
    </w:p>
    <w:p w14:paraId="170C47EC" w14:textId="77777777" w:rsidR="00B447DD" w:rsidRPr="00B447DD" w:rsidRDefault="00B447DD" w:rsidP="009E2494">
      <w:pPr>
        <w:autoSpaceDE w:val="0"/>
        <w:autoSpaceDN w:val="0"/>
        <w:adjustRightInd w:val="0"/>
        <w:spacing w:after="0"/>
        <w:ind w:left="1440" w:hanging="720"/>
        <w:jc w:val="both"/>
      </w:pPr>
    </w:p>
    <w:p w14:paraId="4D2FDE15" w14:textId="77777777" w:rsidR="00EE37A5" w:rsidRPr="00B447DD" w:rsidRDefault="00B447DD" w:rsidP="009E2494">
      <w:pPr>
        <w:pStyle w:val="Heading4"/>
        <w:tabs>
          <w:tab w:val="clear" w:pos="0"/>
          <w:tab w:val="num" w:pos="1276"/>
        </w:tabs>
        <w:ind w:left="1276" w:hanging="850"/>
        <w:jc w:val="both"/>
      </w:pPr>
      <w:r w:rsidRPr="00B447DD">
        <w:t xml:space="preserve">Once the Authority </w:t>
      </w:r>
      <w:r w:rsidR="00500B65">
        <w:t xml:space="preserve">has </w:t>
      </w:r>
      <w:r w:rsidRPr="00B447DD">
        <w:t>recei</w:t>
      </w:r>
      <w:r w:rsidR="00500B65">
        <w:t>ved</w:t>
      </w:r>
      <w:r w:rsidRPr="00B447DD">
        <w:t xml:space="preserve"> this final assessment, they will </w:t>
      </w:r>
      <w:proofErr w:type="gramStart"/>
      <w:r w:rsidRPr="00B447DD">
        <w:t>make a decision</w:t>
      </w:r>
      <w:proofErr w:type="gramEnd"/>
      <w:r w:rsidRPr="00B447DD">
        <w:t xml:space="preserve"> whether t</w:t>
      </w:r>
      <w:r w:rsidR="00500B65">
        <w:t>he proposal should</w:t>
      </w:r>
      <w:r w:rsidRPr="00B447DD">
        <w:t>:</w:t>
      </w:r>
    </w:p>
    <w:p w14:paraId="4067B20E" w14:textId="77777777" w:rsidR="00B447DD" w:rsidRPr="00B447DD" w:rsidRDefault="0014706A" w:rsidP="009E2494">
      <w:pPr>
        <w:autoSpaceDE w:val="0"/>
        <w:autoSpaceDN w:val="0"/>
        <w:adjustRightInd w:val="0"/>
        <w:spacing w:after="0"/>
        <w:ind w:left="1440" w:hanging="720"/>
        <w:jc w:val="both"/>
      </w:pPr>
      <w:r>
        <w:t>(a)</w:t>
      </w:r>
      <w:r>
        <w:tab/>
      </w:r>
      <w:r w:rsidR="00500B65">
        <w:t>p</w:t>
      </w:r>
      <w:r w:rsidR="00B447DD" w:rsidRPr="00B447DD">
        <w:t>roceed and the proposal would enter the standard modification                  process, or</w:t>
      </w:r>
      <w:r>
        <w:br/>
      </w:r>
    </w:p>
    <w:p w14:paraId="6526A889" w14:textId="77777777" w:rsidR="00B447DD" w:rsidRPr="00B447DD" w:rsidRDefault="00B447DD" w:rsidP="0014706A">
      <w:pPr>
        <w:ind w:left="1276" w:hanging="556"/>
        <w:jc w:val="both"/>
      </w:pPr>
      <w:r w:rsidRPr="00B447DD">
        <w:t>(b)</w:t>
      </w:r>
      <w:r w:rsidRPr="00B447DD">
        <w:tab/>
      </w:r>
      <w:r w:rsidR="00500B65">
        <w:t>be s</w:t>
      </w:r>
      <w:r w:rsidRPr="00B447DD">
        <w:t xml:space="preserve">ubsumed and the proposal would enter the </w:t>
      </w:r>
      <w:r w:rsidR="00500B65">
        <w:t>Significant Code Review</w:t>
      </w:r>
      <w:r w:rsidRPr="00B447DD">
        <w:t xml:space="preserve"> Phase process</w:t>
      </w:r>
    </w:p>
    <w:p w14:paraId="171C8DBA" w14:textId="77777777" w:rsidR="00C97731" w:rsidRPr="006B51A3" w:rsidRDefault="00C97731" w:rsidP="009E2494">
      <w:pPr>
        <w:pStyle w:val="Heading4"/>
        <w:tabs>
          <w:tab w:val="clear" w:pos="0"/>
          <w:tab w:val="num" w:pos="1276"/>
        </w:tabs>
        <w:ind w:left="1276" w:hanging="850"/>
        <w:jc w:val="both"/>
        <w:rPr>
          <w:rFonts w:cs="Arial"/>
        </w:rPr>
      </w:pPr>
      <w:r w:rsidRPr="006B51A3">
        <w:rPr>
          <w:rFonts w:cs="Arial"/>
        </w:rPr>
        <w:t xml:space="preserve">The </w:t>
      </w:r>
      <w:r w:rsidRPr="006B51A3">
        <w:rPr>
          <w:rFonts w:cs="Arial"/>
          <w:bCs/>
        </w:rPr>
        <w:t>STC Modifications Panel</w:t>
      </w:r>
      <w:r w:rsidRPr="006B51A3">
        <w:rPr>
          <w:rFonts w:cs="Arial"/>
        </w:rPr>
        <w:t xml:space="preserve"> shall proceed with the </w:t>
      </w:r>
      <w:r w:rsidRPr="006B51A3">
        <w:rPr>
          <w:rFonts w:cs="Arial"/>
          <w:bCs/>
        </w:rPr>
        <w:t>STC Modification Proposal</w:t>
      </w:r>
      <w:r w:rsidRPr="006B51A3">
        <w:rPr>
          <w:rFonts w:cs="Arial"/>
        </w:rPr>
        <w:t xml:space="preserve"> made during a </w:t>
      </w:r>
      <w:r w:rsidRPr="006B51A3">
        <w:rPr>
          <w:rFonts w:cs="Arial"/>
          <w:bCs/>
        </w:rPr>
        <w:t>Significant Code Review Phase</w:t>
      </w:r>
      <w:r w:rsidRPr="006B51A3">
        <w:rPr>
          <w:rFonts w:cs="Arial"/>
        </w:rPr>
        <w:t xml:space="preserve"> in accordance with Section B Paragraph </w:t>
      </w:r>
      <w:r w:rsidR="0085768C" w:rsidRPr="006B51A3">
        <w:rPr>
          <w:rFonts w:cs="Arial"/>
        </w:rPr>
        <w:t>7.2</w:t>
      </w:r>
      <w:r w:rsidR="008558B4">
        <w:rPr>
          <w:rFonts w:cs="Arial"/>
        </w:rPr>
        <w:t>.2</w:t>
      </w:r>
      <w:r w:rsidR="0085768C" w:rsidRPr="006B51A3">
        <w:rPr>
          <w:rFonts w:cs="Arial"/>
        </w:rPr>
        <w:t>.3</w:t>
      </w:r>
      <w:r w:rsidRPr="006B51A3">
        <w:rPr>
          <w:rFonts w:cs="Arial"/>
        </w:rPr>
        <w:t xml:space="preserve"> (notwithstanding any consultation undertaken pursuant to </w:t>
      </w:r>
      <w:bookmarkStart w:id="52" w:name="_BPDCD_89"/>
      <w:r w:rsidR="000336E7">
        <w:rPr>
          <w:rFonts w:cs="Arial"/>
        </w:rPr>
        <w:t>3.2</w:t>
      </w:r>
      <w:r w:rsidR="0085768C" w:rsidRPr="006B51A3">
        <w:rPr>
          <w:rFonts w:cs="Arial"/>
        </w:rPr>
        <w:t>.2.</w:t>
      </w:r>
      <w:r w:rsidR="00B447DD">
        <w:rPr>
          <w:rFonts w:cs="Arial"/>
        </w:rPr>
        <w:t>8</w:t>
      </w:r>
      <w:r w:rsidRPr="006B51A3">
        <w:rPr>
          <w:rFonts w:cs="Arial"/>
        </w:rPr>
        <w:t xml:space="preserve"> </w:t>
      </w:r>
      <w:bookmarkEnd w:id="52"/>
      <w:r w:rsidRPr="006B51A3">
        <w:rPr>
          <w:rFonts w:cs="Arial"/>
        </w:rPr>
        <w:t xml:space="preserve">and its outcome), unless directed otherwise by the </w:t>
      </w:r>
      <w:r w:rsidRPr="006B51A3">
        <w:rPr>
          <w:rFonts w:cs="Arial"/>
          <w:bCs/>
        </w:rPr>
        <w:t>Authority</w:t>
      </w:r>
      <w:r w:rsidRPr="006B51A3">
        <w:rPr>
          <w:rFonts w:cs="Arial"/>
        </w:rPr>
        <w:t xml:space="preserve"> pursuant to </w:t>
      </w:r>
      <w:r w:rsidR="000336E7">
        <w:rPr>
          <w:rFonts w:cs="Arial"/>
        </w:rPr>
        <w:t>3.2</w:t>
      </w:r>
      <w:r w:rsidR="0085768C" w:rsidRPr="006B51A3">
        <w:rPr>
          <w:rFonts w:cs="Arial"/>
        </w:rPr>
        <w:t>.2.</w:t>
      </w:r>
      <w:r w:rsidR="00B447DD">
        <w:rPr>
          <w:rFonts w:cs="Arial"/>
        </w:rPr>
        <w:t>6</w:t>
      </w:r>
      <w:r w:rsidRPr="006B51A3">
        <w:rPr>
          <w:rFonts w:cs="Arial"/>
        </w:rPr>
        <w:t>.</w:t>
      </w:r>
    </w:p>
    <w:p w14:paraId="3D75D902" w14:textId="77777777" w:rsidR="00C97731" w:rsidRPr="0085768C" w:rsidRDefault="00C97731" w:rsidP="009E2494">
      <w:pPr>
        <w:pStyle w:val="Heading4"/>
        <w:tabs>
          <w:tab w:val="clear" w:pos="0"/>
          <w:tab w:val="num" w:pos="1276"/>
        </w:tabs>
        <w:ind w:left="1276" w:hanging="850"/>
        <w:jc w:val="both"/>
        <w:rPr>
          <w:rFonts w:cs="Arial"/>
        </w:rPr>
      </w:pPr>
      <w:bookmarkStart w:id="53" w:name="_BPDCD_90"/>
      <w:r w:rsidRPr="006B51A3">
        <w:rPr>
          <w:rFonts w:cs="Arial"/>
        </w:rPr>
        <w:t xml:space="preserve">Subject to </w:t>
      </w:r>
      <w:r w:rsidR="000336E7">
        <w:rPr>
          <w:rFonts w:cs="Arial"/>
        </w:rPr>
        <w:t>3.2</w:t>
      </w:r>
      <w:r w:rsidR="0085768C" w:rsidRPr="006B51A3">
        <w:rPr>
          <w:rFonts w:cs="Arial"/>
        </w:rPr>
        <w:t>.2.</w:t>
      </w:r>
      <w:r w:rsidR="00B447DD">
        <w:rPr>
          <w:rFonts w:cs="Arial"/>
        </w:rPr>
        <w:t>7</w:t>
      </w:r>
      <w:r w:rsidRPr="006B51A3">
        <w:rPr>
          <w:rFonts w:cs="Arial"/>
        </w:rPr>
        <w:t xml:space="preserve">, </w:t>
      </w:r>
      <w:bookmarkEnd w:id="53"/>
      <w:r w:rsidRPr="006B51A3">
        <w:rPr>
          <w:rFonts w:cs="Arial"/>
        </w:rPr>
        <w:t xml:space="preserve">the </w:t>
      </w:r>
      <w:r w:rsidRPr="006B51A3">
        <w:rPr>
          <w:rFonts w:cs="Arial"/>
          <w:bCs/>
        </w:rPr>
        <w:t>Authority</w:t>
      </w:r>
      <w:r w:rsidRPr="006B51A3">
        <w:rPr>
          <w:rFonts w:cs="Arial"/>
        </w:rPr>
        <w:t xml:space="preserve"> may at any time direct that a </w:t>
      </w:r>
      <w:r w:rsidRPr="006B51A3">
        <w:rPr>
          <w:rFonts w:cs="Arial"/>
          <w:bCs/>
        </w:rPr>
        <w:t>S</w:t>
      </w:r>
      <w:r w:rsidR="0085768C" w:rsidRPr="006B51A3">
        <w:rPr>
          <w:rFonts w:cs="Arial"/>
          <w:bCs/>
        </w:rPr>
        <w:t>T</w:t>
      </w:r>
      <w:r w:rsidRPr="006B51A3">
        <w:rPr>
          <w:rFonts w:cs="Arial"/>
          <w:bCs/>
        </w:rPr>
        <w:t xml:space="preserve">C Modification Proposal </w:t>
      </w:r>
      <w:r w:rsidRPr="006B51A3">
        <w:rPr>
          <w:rFonts w:cs="Arial"/>
        </w:rPr>
        <w:t xml:space="preserve">made during a </w:t>
      </w:r>
      <w:r w:rsidRPr="006B51A3">
        <w:rPr>
          <w:rFonts w:cs="Arial"/>
          <w:bCs/>
        </w:rPr>
        <w:t>Significant Code Review Phase</w:t>
      </w:r>
      <w:r w:rsidRPr="006B51A3">
        <w:rPr>
          <w:rFonts w:cs="Arial"/>
        </w:rPr>
        <w:t xml:space="preserve"> </w:t>
      </w:r>
      <w:bookmarkStart w:id="54" w:name="_BPDCD_91"/>
      <w:r w:rsidRPr="006B51A3">
        <w:rPr>
          <w:rFonts w:cs="Arial"/>
        </w:rPr>
        <w:t xml:space="preserve">falls </w:t>
      </w:r>
      <w:bookmarkEnd w:id="54"/>
      <w:r w:rsidRPr="006B51A3">
        <w:rPr>
          <w:rFonts w:cs="Arial"/>
        </w:rPr>
        <w:t xml:space="preserve">within the </w:t>
      </w:r>
      <w:bookmarkStart w:id="55" w:name="_BPDCI_92"/>
      <w:r w:rsidRPr="006B51A3">
        <w:rPr>
          <w:rFonts w:cs="Arial"/>
        </w:rPr>
        <w:t>scope of a</w:t>
      </w:r>
      <w:bookmarkEnd w:id="55"/>
      <w:r w:rsidRPr="006B51A3">
        <w:rPr>
          <w:rFonts w:cs="Arial"/>
          <w:color w:val="0000FF"/>
        </w:rPr>
        <w:t xml:space="preserve"> </w:t>
      </w:r>
      <w:r w:rsidRPr="006B51A3">
        <w:rPr>
          <w:rFonts w:cs="Arial"/>
          <w:bCs/>
        </w:rPr>
        <w:t>Significant Code Review</w:t>
      </w:r>
      <w:bookmarkStart w:id="56" w:name="_BPDCI_93"/>
      <w:r w:rsidRPr="006B51A3">
        <w:rPr>
          <w:rFonts w:cs="Arial"/>
          <w:bCs/>
        </w:rPr>
        <w:t xml:space="preserve"> and must not be made during the Significant Code Review Phase</w:t>
      </w:r>
      <w:bookmarkEnd w:id="56"/>
      <w:r w:rsidRPr="006B51A3">
        <w:rPr>
          <w:rFonts w:cs="Arial"/>
          <w:bCs/>
        </w:rPr>
        <w:t>.</w:t>
      </w:r>
      <w:r w:rsidRPr="006B51A3">
        <w:rPr>
          <w:rFonts w:cs="Arial"/>
        </w:rPr>
        <w:t xml:space="preserve"> If so directed, the </w:t>
      </w:r>
      <w:r w:rsidRPr="006B51A3">
        <w:rPr>
          <w:rFonts w:cs="Arial"/>
          <w:bCs/>
        </w:rPr>
        <w:t>S</w:t>
      </w:r>
      <w:r w:rsidR="0085768C" w:rsidRPr="006B51A3">
        <w:rPr>
          <w:rFonts w:cs="Arial"/>
          <w:bCs/>
        </w:rPr>
        <w:t>T</w:t>
      </w:r>
      <w:r w:rsidRPr="006B51A3">
        <w:rPr>
          <w:rFonts w:cs="Arial"/>
          <w:bCs/>
        </w:rPr>
        <w:t>C Modifications Panel</w:t>
      </w:r>
      <w:r w:rsidRPr="006B51A3">
        <w:rPr>
          <w:rFonts w:cs="Arial"/>
        </w:rPr>
        <w:t xml:space="preserve"> will not proceed with that </w:t>
      </w:r>
      <w:r w:rsidRPr="006B51A3">
        <w:rPr>
          <w:rFonts w:cs="Arial"/>
          <w:bCs/>
        </w:rPr>
        <w:t>S</w:t>
      </w:r>
      <w:r w:rsidR="0085768C" w:rsidRPr="006B51A3">
        <w:rPr>
          <w:rFonts w:cs="Arial"/>
          <w:bCs/>
        </w:rPr>
        <w:t>T</w:t>
      </w:r>
      <w:r w:rsidRPr="006B51A3">
        <w:rPr>
          <w:rFonts w:cs="Arial"/>
          <w:bCs/>
        </w:rPr>
        <w:t>C Modification Proposal</w:t>
      </w:r>
      <w:r w:rsidR="00CB509C">
        <w:rPr>
          <w:rFonts w:cs="Arial"/>
          <w:bCs/>
        </w:rPr>
        <w:t xml:space="preserve"> and </w:t>
      </w:r>
      <w:r w:rsidRPr="006B51A3">
        <w:rPr>
          <w:rFonts w:cs="Arial"/>
        </w:rPr>
        <w:t xml:space="preserve">the </w:t>
      </w:r>
      <w:r w:rsidRPr="006B51A3">
        <w:rPr>
          <w:rFonts w:cs="Arial"/>
          <w:bCs/>
        </w:rPr>
        <w:t>S</w:t>
      </w:r>
      <w:r w:rsidR="0085768C" w:rsidRPr="006B51A3">
        <w:rPr>
          <w:rFonts w:cs="Arial"/>
          <w:bCs/>
        </w:rPr>
        <w:t>T</w:t>
      </w:r>
      <w:r w:rsidRPr="006B51A3">
        <w:rPr>
          <w:rFonts w:cs="Arial"/>
          <w:bCs/>
        </w:rPr>
        <w:t>C Modification Proposal</w:t>
      </w:r>
      <w:r w:rsidRPr="006B51A3">
        <w:rPr>
          <w:rFonts w:cs="Arial"/>
        </w:rPr>
        <w:t xml:space="preserve"> shall be </w:t>
      </w:r>
      <w:r w:rsidRPr="0085768C">
        <w:rPr>
          <w:rFonts w:cs="Arial"/>
        </w:rPr>
        <w:t xml:space="preserve">suspended until the end of the </w:t>
      </w:r>
      <w:r w:rsidRPr="0085768C">
        <w:rPr>
          <w:rFonts w:cs="Arial"/>
          <w:bCs/>
        </w:rPr>
        <w:t>Significant Code Review Phase</w:t>
      </w:r>
      <w:r w:rsidRPr="0085768C">
        <w:rPr>
          <w:rFonts w:cs="Arial"/>
        </w:rPr>
        <w:t xml:space="preserve">.  </w:t>
      </w:r>
      <w:r w:rsidR="00CB509C">
        <w:rPr>
          <w:rFonts w:cs="Arial"/>
        </w:rPr>
        <w:t>A</w:t>
      </w:r>
      <w:r w:rsidRPr="0085768C">
        <w:rPr>
          <w:rFonts w:cs="Arial"/>
        </w:rPr>
        <w:t xml:space="preserve">t the end of </w:t>
      </w:r>
      <w:proofErr w:type="spellStart"/>
      <w:r w:rsidRPr="0085768C">
        <w:rPr>
          <w:rFonts w:cs="Arial"/>
        </w:rPr>
        <w:t>t</w:t>
      </w:r>
      <w:r w:rsidR="00CB509C">
        <w:rPr>
          <w:rFonts w:cs="Arial"/>
        </w:rPr>
        <w:t>T</w:t>
      </w:r>
      <w:r w:rsidRPr="0085768C">
        <w:rPr>
          <w:rFonts w:cs="Arial"/>
        </w:rPr>
        <w:t>he</w:t>
      </w:r>
      <w:proofErr w:type="spellEnd"/>
      <w:r w:rsidRPr="0085768C">
        <w:rPr>
          <w:rFonts w:cs="Arial"/>
        </w:rPr>
        <w:t xml:space="preserve"> </w:t>
      </w:r>
      <w:r w:rsidRPr="0085768C">
        <w:rPr>
          <w:rFonts w:cs="Arial"/>
          <w:bCs/>
        </w:rPr>
        <w:t xml:space="preserve">Significant Code Review Phase </w:t>
      </w:r>
      <w:r w:rsidR="00CB509C">
        <w:rPr>
          <w:rFonts w:cs="Arial"/>
          <w:bCs/>
        </w:rPr>
        <w:t>the STC Modification Proposal</w:t>
      </w:r>
      <w:r w:rsidRPr="0085768C">
        <w:rPr>
          <w:rFonts w:cs="Arial"/>
        </w:rPr>
        <w:t xml:space="preserve"> shall be considered and taken forward in the manner decided upon by the </w:t>
      </w:r>
      <w:r w:rsidRPr="0085768C">
        <w:rPr>
          <w:rFonts w:cs="Arial"/>
          <w:bCs/>
        </w:rPr>
        <w:t>S</w:t>
      </w:r>
      <w:r w:rsidR="0085768C">
        <w:rPr>
          <w:rFonts w:cs="Arial"/>
          <w:bCs/>
        </w:rPr>
        <w:t>T</w:t>
      </w:r>
      <w:r w:rsidRPr="0085768C">
        <w:rPr>
          <w:rFonts w:cs="Arial"/>
          <w:bCs/>
        </w:rPr>
        <w:t>C Modifications Panel</w:t>
      </w:r>
      <w:r w:rsidRPr="0085768C">
        <w:rPr>
          <w:rFonts w:cs="Arial"/>
        </w:rPr>
        <w:t xml:space="preserve"> at the next meeting, and it is open to the </w:t>
      </w:r>
      <w:r w:rsidRPr="0085768C">
        <w:rPr>
          <w:rFonts w:cs="Arial"/>
          <w:bCs/>
        </w:rPr>
        <w:t>S</w:t>
      </w:r>
      <w:r w:rsidR="0085768C">
        <w:rPr>
          <w:rFonts w:cs="Arial"/>
          <w:bCs/>
        </w:rPr>
        <w:t>T</w:t>
      </w:r>
      <w:r w:rsidRPr="0085768C">
        <w:rPr>
          <w:rFonts w:cs="Arial"/>
          <w:bCs/>
        </w:rPr>
        <w:t>C Modifications Panel</w:t>
      </w:r>
      <w:r w:rsidRPr="0085768C">
        <w:rPr>
          <w:rFonts w:cs="Arial"/>
        </w:rPr>
        <w:t xml:space="preserve"> to </w:t>
      </w:r>
      <w:proofErr w:type="gramStart"/>
      <w:r w:rsidRPr="0085768C">
        <w:rPr>
          <w:rFonts w:cs="Arial"/>
        </w:rPr>
        <w:t>take into account</w:t>
      </w:r>
      <w:proofErr w:type="gramEnd"/>
      <w:r w:rsidRPr="0085768C">
        <w:rPr>
          <w:rFonts w:cs="Arial"/>
        </w:rPr>
        <w:t xml:space="preserve"> any work previously undertaken in respect of that </w:t>
      </w:r>
      <w:r w:rsidRPr="0085768C">
        <w:rPr>
          <w:rFonts w:cs="Arial"/>
          <w:bCs/>
        </w:rPr>
        <w:t>S</w:t>
      </w:r>
      <w:r w:rsidR="0085768C">
        <w:rPr>
          <w:rFonts w:cs="Arial"/>
          <w:bCs/>
        </w:rPr>
        <w:t>T</w:t>
      </w:r>
      <w:r w:rsidRPr="0085768C">
        <w:rPr>
          <w:rFonts w:cs="Arial"/>
          <w:bCs/>
        </w:rPr>
        <w:t>C Modification Proposal.</w:t>
      </w:r>
    </w:p>
    <w:p w14:paraId="6D1303A8" w14:textId="77777777" w:rsidR="00C97731" w:rsidRPr="0085768C" w:rsidRDefault="00C97731" w:rsidP="0085768C">
      <w:pPr>
        <w:pStyle w:val="Heading4"/>
        <w:tabs>
          <w:tab w:val="clear" w:pos="0"/>
          <w:tab w:val="num" w:pos="1276"/>
        </w:tabs>
        <w:ind w:left="1276" w:hanging="850"/>
        <w:rPr>
          <w:rFonts w:cs="Arial"/>
        </w:rPr>
      </w:pPr>
      <w:bookmarkStart w:id="57" w:name="_BPDC_LN_INS_1017"/>
      <w:bookmarkStart w:id="58" w:name="_BPDCI_94"/>
      <w:bookmarkEnd w:id="57"/>
      <w:r w:rsidRPr="0085768C">
        <w:rPr>
          <w:rFonts w:cs="Arial"/>
        </w:rPr>
        <w:t>A S</w:t>
      </w:r>
      <w:r w:rsidR="0085768C" w:rsidRPr="0085768C">
        <w:rPr>
          <w:rFonts w:cs="Arial"/>
        </w:rPr>
        <w:t>T</w:t>
      </w:r>
      <w:r w:rsidRPr="0085768C">
        <w:rPr>
          <w:rFonts w:cs="Arial"/>
        </w:rPr>
        <w:t xml:space="preserve">C Modification Proposal that falls within the scope of a Significant Code Review may </w:t>
      </w:r>
      <w:r w:rsidR="008558B4">
        <w:rPr>
          <w:rFonts w:cs="Arial"/>
        </w:rPr>
        <w:t xml:space="preserve">proceed in accordance with the standard modification process </w:t>
      </w:r>
      <w:r w:rsidRPr="0085768C">
        <w:rPr>
          <w:rFonts w:cs="Arial"/>
        </w:rPr>
        <w:t>where:</w:t>
      </w:r>
      <w:bookmarkEnd w:id="58"/>
    </w:p>
    <w:p w14:paraId="0D802D62" w14:textId="77777777" w:rsidR="00C97731" w:rsidRPr="0085768C" w:rsidRDefault="00C97731" w:rsidP="00C97731">
      <w:pPr>
        <w:pStyle w:val="Heading5"/>
        <w:numPr>
          <w:ilvl w:val="4"/>
          <w:numId w:val="24"/>
        </w:numPr>
        <w:spacing w:after="240"/>
        <w:jc w:val="both"/>
        <w:rPr>
          <w:rFonts w:cs="Arial"/>
          <w:b w:val="0"/>
          <w:i w:val="0"/>
          <w:sz w:val="20"/>
        </w:rPr>
      </w:pPr>
      <w:bookmarkStart w:id="59" w:name="_BPDC_LN_INS_1016"/>
      <w:bookmarkStart w:id="60" w:name="_BPDCI_95"/>
      <w:bookmarkEnd w:id="59"/>
      <w:r w:rsidRPr="0085768C">
        <w:rPr>
          <w:rFonts w:cs="Arial"/>
          <w:b w:val="0"/>
          <w:i w:val="0"/>
          <w:sz w:val="20"/>
        </w:rPr>
        <w:t xml:space="preserve">the Authority so determines, having </w:t>
      </w:r>
      <w:proofErr w:type="gramStart"/>
      <w:r w:rsidRPr="0085768C">
        <w:rPr>
          <w:rFonts w:cs="Arial"/>
          <w:b w:val="0"/>
          <w:i w:val="0"/>
          <w:sz w:val="20"/>
        </w:rPr>
        <w:t>taken into account</w:t>
      </w:r>
      <w:proofErr w:type="gramEnd"/>
      <w:r w:rsidRPr="0085768C">
        <w:rPr>
          <w:rFonts w:cs="Arial"/>
          <w:b w:val="0"/>
          <w:i w:val="0"/>
          <w:sz w:val="20"/>
        </w:rPr>
        <w:t xml:space="preserve"> (among other things) the urgency of the subject matter of the S</w:t>
      </w:r>
      <w:r w:rsidR="00CC722E">
        <w:rPr>
          <w:rFonts w:cs="Arial"/>
          <w:b w:val="0"/>
          <w:i w:val="0"/>
          <w:sz w:val="20"/>
        </w:rPr>
        <w:t>T</w:t>
      </w:r>
      <w:r w:rsidRPr="0085768C">
        <w:rPr>
          <w:rFonts w:cs="Arial"/>
          <w:b w:val="0"/>
          <w:i w:val="0"/>
          <w:sz w:val="20"/>
        </w:rPr>
        <w:t>C Modification Proposal; or</w:t>
      </w:r>
    </w:p>
    <w:p w14:paraId="0959CB11" w14:textId="77777777" w:rsidR="00C97731" w:rsidRPr="003E7351" w:rsidRDefault="00C97731" w:rsidP="00C97731">
      <w:pPr>
        <w:pStyle w:val="Heading5"/>
        <w:numPr>
          <w:ilvl w:val="4"/>
          <w:numId w:val="24"/>
        </w:numPr>
        <w:spacing w:after="240"/>
        <w:jc w:val="both"/>
        <w:rPr>
          <w:rFonts w:cs="Arial"/>
          <w:b w:val="0"/>
          <w:i w:val="0"/>
          <w:sz w:val="20"/>
        </w:rPr>
      </w:pPr>
      <w:r w:rsidRPr="0085768C">
        <w:rPr>
          <w:rFonts w:cs="Arial"/>
          <w:b w:val="0"/>
          <w:i w:val="0"/>
          <w:sz w:val="20"/>
        </w:rPr>
        <w:t>the</w:t>
      </w:r>
      <w:r w:rsidR="00CC722E">
        <w:rPr>
          <w:rFonts w:cs="Arial"/>
          <w:b w:val="0"/>
          <w:i w:val="0"/>
          <w:sz w:val="20"/>
        </w:rPr>
        <w:t xml:space="preserve"> </w:t>
      </w:r>
      <w:r w:rsidRPr="0085768C">
        <w:rPr>
          <w:rFonts w:cs="Arial"/>
          <w:b w:val="0"/>
          <w:i w:val="0"/>
          <w:sz w:val="20"/>
        </w:rPr>
        <w:t>S</w:t>
      </w:r>
      <w:r w:rsidR="00CC722E">
        <w:rPr>
          <w:rFonts w:cs="Arial"/>
          <w:b w:val="0"/>
          <w:i w:val="0"/>
          <w:sz w:val="20"/>
        </w:rPr>
        <w:t>T</w:t>
      </w:r>
      <w:r w:rsidRPr="0085768C">
        <w:rPr>
          <w:rFonts w:cs="Arial"/>
          <w:b w:val="0"/>
          <w:i w:val="0"/>
          <w:sz w:val="20"/>
        </w:rPr>
        <w:t xml:space="preserve">C Modification Proposal is made by </w:t>
      </w:r>
      <w:r w:rsidR="00CC722E">
        <w:rPr>
          <w:rFonts w:cs="Arial"/>
          <w:b w:val="0"/>
          <w:i w:val="0"/>
          <w:sz w:val="20"/>
        </w:rPr>
        <w:t>a Pa</w:t>
      </w:r>
      <w:r w:rsidR="00CC722E" w:rsidRPr="003E7351">
        <w:rPr>
          <w:rFonts w:cs="Arial"/>
          <w:b w:val="0"/>
          <w:i w:val="0"/>
          <w:sz w:val="20"/>
        </w:rPr>
        <w:t>rty</w:t>
      </w:r>
      <w:r w:rsidRPr="003E7351">
        <w:rPr>
          <w:rFonts w:cs="Arial"/>
          <w:b w:val="0"/>
          <w:i w:val="0"/>
          <w:sz w:val="20"/>
        </w:rPr>
        <w:t xml:space="preserve"> pursuant to </w:t>
      </w:r>
      <w:r w:rsidR="00CC722E" w:rsidRPr="003E7351">
        <w:rPr>
          <w:rFonts w:cs="Arial"/>
          <w:b w:val="0"/>
          <w:i w:val="0"/>
          <w:sz w:val="20"/>
        </w:rPr>
        <w:t xml:space="preserve">Section B </w:t>
      </w:r>
      <w:r w:rsidRPr="003E7351">
        <w:rPr>
          <w:rFonts w:cs="Arial"/>
          <w:b w:val="0"/>
          <w:i w:val="0"/>
          <w:sz w:val="20"/>
        </w:rPr>
        <w:t xml:space="preserve">Paragraph </w:t>
      </w:r>
      <w:r w:rsidR="00CC722E" w:rsidRPr="003E7351">
        <w:rPr>
          <w:rFonts w:cs="Arial"/>
          <w:b w:val="0"/>
          <w:i w:val="0"/>
          <w:sz w:val="20"/>
        </w:rPr>
        <w:t>7.2.6A.2</w:t>
      </w:r>
      <w:bookmarkEnd w:id="60"/>
      <w:r w:rsidR="00CC722E" w:rsidRPr="003E7351">
        <w:rPr>
          <w:rFonts w:cs="Arial"/>
          <w:b w:val="0"/>
          <w:i w:val="0"/>
          <w:sz w:val="20"/>
        </w:rPr>
        <w:t>.</w:t>
      </w:r>
    </w:p>
    <w:p w14:paraId="54D00312" w14:textId="77777777" w:rsidR="00CC722E" w:rsidRPr="003E7351" w:rsidRDefault="00CC722E" w:rsidP="009E2494">
      <w:pPr>
        <w:pStyle w:val="Heading4"/>
        <w:tabs>
          <w:tab w:val="clear" w:pos="0"/>
          <w:tab w:val="num" w:pos="1276"/>
        </w:tabs>
        <w:ind w:left="1276" w:hanging="850"/>
        <w:jc w:val="both"/>
        <w:rPr>
          <w:rStyle w:val="ActionChar"/>
          <w:rFonts w:cs="Arial"/>
          <w:sz w:val="20"/>
        </w:rPr>
      </w:pPr>
      <w:r w:rsidRPr="003E7351">
        <w:rPr>
          <w:rFonts w:cs="Arial"/>
        </w:rPr>
        <w:lastRenderedPageBreak/>
        <w:t xml:space="preserve">Where a direction under </w:t>
      </w:r>
      <w:r w:rsidR="000336E7">
        <w:rPr>
          <w:rFonts w:cs="Arial"/>
        </w:rPr>
        <w:t>3.2</w:t>
      </w:r>
      <w:r w:rsidR="003E7351" w:rsidRPr="003E7351">
        <w:rPr>
          <w:rFonts w:cs="Arial"/>
        </w:rPr>
        <w:t>.2.</w:t>
      </w:r>
      <w:r w:rsidR="00B447DD">
        <w:rPr>
          <w:rFonts w:cs="Arial"/>
        </w:rPr>
        <w:t>5</w:t>
      </w:r>
      <w:r w:rsidRPr="003E7351">
        <w:rPr>
          <w:rFonts w:cs="Arial"/>
        </w:rPr>
        <w:t xml:space="preserve"> has not been issued</w:t>
      </w:r>
      <w:r w:rsidR="000336E7">
        <w:rPr>
          <w:rFonts w:cs="Arial"/>
        </w:rPr>
        <w:t>, 3.2</w:t>
      </w:r>
      <w:r w:rsidR="003E7351" w:rsidRPr="003E7351">
        <w:rPr>
          <w:rFonts w:cs="Arial"/>
        </w:rPr>
        <w:t>.2</w:t>
      </w:r>
      <w:r w:rsidR="00EE37A5">
        <w:rPr>
          <w:rFonts w:cs="Arial"/>
        </w:rPr>
        <w:t>.</w:t>
      </w:r>
      <w:r w:rsidR="00B447DD">
        <w:rPr>
          <w:rFonts w:cs="Arial"/>
        </w:rPr>
        <w:t>6</w:t>
      </w:r>
      <w:r w:rsidRPr="003E7351">
        <w:rPr>
          <w:rFonts w:cs="Arial"/>
        </w:rPr>
        <w:t xml:space="preserve"> does not apply and the S</w:t>
      </w:r>
      <w:r w:rsidR="003E7351" w:rsidRPr="003E7351">
        <w:rPr>
          <w:rFonts w:cs="Arial"/>
        </w:rPr>
        <w:t>T</w:t>
      </w:r>
      <w:r w:rsidRPr="003E7351">
        <w:rPr>
          <w:rFonts w:cs="Arial"/>
        </w:rPr>
        <w:t>C Modifications Panel considers that a S</w:t>
      </w:r>
      <w:r w:rsidR="003E7351" w:rsidRPr="003E7351">
        <w:rPr>
          <w:rFonts w:cs="Arial"/>
        </w:rPr>
        <w:t>T</w:t>
      </w:r>
      <w:r w:rsidRPr="003E7351">
        <w:rPr>
          <w:rFonts w:cs="Arial"/>
        </w:rPr>
        <w:t>C Modification Proposal made during a Significant Code Review Phase falls within the scope of a Significant Code Review, the S</w:t>
      </w:r>
      <w:r w:rsidR="003E7351" w:rsidRPr="003E7351">
        <w:rPr>
          <w:rFonts w:cs="Arial"/>
        </w:rPr>
        <w:t>T</w:t>
      </w:r>
      <w:r w:rsidRPr="003E7351">
        <w:rPr>
          <w:rFonts w:cs="Arial"/>
        </w:rPr>
        <w:t xml:space="preserve">C Modifications Panel may </w:t>
      </w:r>
      <w:r w:rsidR="003E7351" w:rsidRPr="003E7351">
        <w:rPr>
          <w:rFonts w:cs="Arial"/>
        </w:rPr>
        <w:t xml:space="preserve">(but shall not be required to) </w:t>
      </w:r>
      <w:r w:rsidRPr="003E7351">
        <w:rPr>
          <w:rFonts w:cs="Arial"/>
        </w:rPr>
        <w:t>consult on its suitability as part of the Standard S</w:t>
      </w:r>
      <w:r w:rsidR="003E7351" w:rsidRPr="003E7351">
        <w:rPr>
          <w:rFonts w:cs="Arial"/>
        </w:rPr>
        <w:t>T</w:t>
      </w:r>
      <w:r w:rsidRPr="003E7351">
        <w:rPr>
          <w:rFonts w:cs="Arial"/>
        </w:rPr>
        <w:t xml:space="preserve">C Modification Proposal route set out in </w:t>
      </w:r>
      <w:r w:rsidR="003E7351" w:rsidRPr="003E7351">
        <w:rPr>
          <w:rFonts w:cs="Arial"/>
        </w:rPr>
        <w:t xml:space="preserve">Section B </w:t>
      </w:r>
      <w:r w:rsidRPr="003E7351">
        <w:rPr>
          <w:rFonts w:cs="Arial"/>
        </w:rPr>
        <w:t xml:space="preserve">Paragraphs </w:t>
      </w:r>
      <w:r w:rsidR="00B447DD">
        <w:rPr>
          <w:rFonts w:cs="Arial"/>
        </w:rPr>
        <w:t>7.2.5 and 7.2.6</w:t>
      </w:r>
      <w:r w:rsidRPr="003E7351">
        <w:rPr>
          <w:rFonts w:cs="Arial"/>
        </w:rPr>
        <w:t>.</w:t>
      </w:r>
      <w:r w:rsidR="003E7351" w:rsidRPr="003E7351">
        <w:rPr>
          <w:rFonts w:cs="Arial"/>
        </w:rPr>
        <w:t xml:space="preserve"> If, following submission of the STC Modifications Panel</w:t>
      </w:r>
      <w:r w:rsidR="00687C3F">
        <w:rPr>
          <w:rFonts w:cs="Arial"/>
        </w:rPr>
        <w:t>’</w:t>
      </w:r>
      <w:r w:rsidR="003E7351" w:rsidRPr="003E7351">
        <w:rPr>
          <w:rFonts w:cs="Arial"/>
        </w:rPr>
        <w:t xml:space="preserve">s assessment to the Authority in the STC Modification Report, the Authority has not </w:t>
      </w:r>
      <w:proofErr w:type="gramStart"/>
      <w:r w:rsidR="003E7351" w:rsidRPr="003E7351">
        <w:rPr>
          <w:rFonts w:cs="Arial"/>
        </w:rPr>
        <w:t>made a determination</w:t>
      </w:r>
      <w:proofErr w:type="gramEnd"/>
      <w:r w:rsidR="003E7351" w:rsidRPr="003E7351">
        <w:rPr>
          <w:rFonts w:cs="Arial"/>
        </w:rPr>
        <w:t xml:space="preserve"> on </w:t>
      </w:r>
      <w:proofErr w:type="gramStart"/>
      <w:r w:rsidR="003E7351" w:rsidRPr="003E7351">
        <w:rPr>
          <w:rFonts w:cs="Arial"/>
        </w:rPr>
        <w:t>whether or not</w:t>
      </w:r>
      <w:proofErr w:type="gramEnd"/>
      <w:r w:rsidR="003E7351" w:rsidRPr="003E7351">
        <w:rPr>
          <w:rFonts w:cs="Arial"/>
        </w:rPr>
        <w:t xml:space="preserve"> the STC Modification Proposal falls within the scope of a Significant Code Review, the STC Modification Proposal will continue to progress along the Standard STC Modification route.</w:t>
      </w:r>
    </w:p>
    <w:p w14:paraId="4B12B6B6" w14:textId="77777777" w:rsidR="00CC722E" w:rsidRDefault="00687C3F" w:rsidP="009E2494">
      <w:pPr>
        <w:pStyle w:val="Heading4"/>
        <w:tabs>
          <w:tab w:val="clear" w:pos="0"/>
          <w:tab w:val="num" w:pos="1276"/>
        </w:tabs>
        <w:ind w:left="1276" w:hanging="850"/>
        <w:jc w:val="both"/>
        <w:rPr>
          <w:rStyle w:val="ActionChar"/>
          <w:rFonts w:cs="Arial"/>
          <w:sz w:val="20"/>
        </w:rPr>
      </w:pPr>
      <w:r>
        <w:rPr>
          <w:rStyle w:val="ActionChar"/>
          <w:rFonts w:cs="Arial"/>
          <w:sz w:val="20"/>
        </w:rPr>
        <w:t>T</w:t>
      </w:r>
      <w:r w:rsidR="00CC722E" w:rsidRPr="00BB547D">
        <w:rPr>
          <w:rStyle w:val="ActionChar"/>
          <w:rFonts w:cs="Arial"/>
          <w:sz w:val="20"/>
        </w:rPr>
        <w:t>he progress of any STC Modification Proposals which</w:t>
      </w:r>
      <w:r w:rsidR="00CC722E">
        <w:rPr>
          <w:rStyle w:val="ActionChar"/>
          <w:rFonts w:cs="Arial"/>
          <w:sz w:val="20"/>
        </w:rPr>
        <w:t xml:space="preserve"> (notwithstanding that the STC Modification Proposal may have been sent by the Authority back to the STC Modification Panel pursuant to Section B Paragraph</w:t>
      </w:r>
      <w:r w:rsidR="00914CD9">
        <w:rPr>
          <w:rStyle w:val="ActionChar"/>
          <w:rFonts w:cs="Arial"/>
          <w:sz w:val="20"/>
        </w:rPr>
        <w:t xml:space="preserve"> 7.2.5.15</w:t>
      </w:r>
      <w:r w:rsidR="00CC722E">
        <w:rPr>
          <w:rStyle w:val="ActionChar"/>
          <w:rFonts w:cs="Arial"/>
          <w:sz w:val="20"/>
        </w:rPr>
        <w:t>)</w:t>
      </w:r>
      <w:r w:rsidR="00CC722E" w:rsidRPr="00BB547D">
        <w:rPr>
          <w:rStyle w:val="ActionChar"/>
          <w:rFonts w:cs="Arial"/>
          <w:sz w:val="20"/>
        </w:rPr>
        <w:t xml:space="preserve"> was submitted to the Panel Secretary pursuant to Section B Paragraph 7.2.2.2 prior to the commencement of the </w:t>
      </w:r>
      <w:r w:rsidR="00500B65">
        <w:rPr>
          <w:rStyle w:val="ActionChar"/>
          <w:rFonts w:cs="Arial"/>
          <w:sz w:val="20"/>
        </w:rPr>
        <w:t>Significant Code Review</w:t>
      </w:r>
      <w:r w:rsidR="00CC722E" w:rsidRPr="00BB547D">
        <w:rPr>
          <w:rStyle w:val="ActionChar"/>
          <w:rFonts w:cs="Arial"/>
          <w:sz w:val="20"/>
        </w:rPr>
        <w:t xml:space="preserve"> Phase shall not be affected</w:t>
      </w:r>
      <w:r w:rsidR="00CC722E">
        <w:rPr>
          <w:rStyle w:val="ActionChar"/>
          <w:rFonts w:cs="Arial"/>
          <w:sz w:val="20"/>
        </w:rPr>
        <w:t xml:space="preserve"> by the Significant Code Review</w:t>
      </w:r>
      <w:r w:rsidR="00CC722E" w:rsidRPr="00BB547D">
        <w:rPr>
          <w:rStyle w:val="ActionChar"/>
          <w:rFonts w:cs="Arial"/>
          <w:sz w:val="20"/>
        </w:rPr>
        <w:t xml:space="preserve"> and the STC Modification Proposal will continue to progress along the Standard STC Modification route</w:t>
      </w:r>
    </w:p>
    <w:p w14:paraId="27F8308C" w14:textId="77777777" w:rsidR="00557BF5" w:rsidRPr="00FB0195" w:rsidRDefault="00557BF5" w:rsidP="009E2494">
      <w:pPr>
        <w:autoSpaceDE w:val="0"/>
        <w:autoSpaceDN w:val="0"/>
        <w:adjustRightInd w:val="0"/>
        <w:spacing w:after="0"/>
        <w:jc w:val="both"/>
      </w:pPr>
      <w:bookmarkStart w:id="61" w:name="_BPDC_LN_INS_1015"/>
      <w:bookmarkEnd w:id="61"/>
    </w:p>
    <w:p w14:paraId="776B28D2" w14:textId="77777777" w:rsidR="00557BF5" w:rsidRPr="00FB0195" w:rsidRDefault="00557BF5" w:rsidP="009E2494">
      <w:pPr>
        <w:pStyle w:val="Heading2"/>
        <w:keepLines/>
        <w:jc w:val="both"/>
      </w:pPr>
      <w:r w:rsidRPr="00FB0195">
        <w:t xml:space="preserve">Additional Information </w:t>
      </w:r>
    </w:p>
    <w:p w14:paraId="650A08CE" w14:textId="77777777" w:rsidR="00557BF5" w:rsidRPr="00FB0195" w:rsidRDefault="00557BF5" w:rsidP="009E2494">
      <w:pPr>
        <w:autoSpaceDE w:val="0"/>
        <w:autoSpaceDN w:val="0"/>
        <w:adjustRightInd w:val="0"/>
        <w:spacing w:after="0"/>
        <w:jc w:val="both"/>
      </w:pPr>
    </w:p>
    <w:p w14:paraId="4D00C53D" w14:textId="77777777" w:rsidR="00557BF5" w:rsidRPr="00FB0195" w:rsidRDefault="00557BF5" w:rsidP="009E2494">
      <w:pPr>
        <w:pStyle w:val="Heading4"/>
        <w:tabs>
          <w:tab w:val="clear" w:pos="0"/>
          <w:tab w:val="num" w:pos="1276"/>
        </w:tabs>
        <w:ind w:left="1276" w:hanging="850"/>
        <w:jc w:val="both"/>
      </w:pPr>
      <w:r w:rsidRPr="00FB0195">
        <w:t xml:space="preserve">If the Authority subsumes a new </w:t>
      </w:r>
      <w:r w:rsidR="00FB0195" w:rsidRPr="00FB0195">
        <w:t xml:space="preserve">STC Modification Proposal </w:t>
      </w:r>
      <w:r w:rsidRPr="00FB0195">
        <w:t>within the S</w:t>
      </w:r>
      <w:r w:rsidR="00FB0195" w:rsidRPr="00FB0195">
        <w:t xml:space="preserve">ignificant </w:t>
      </w:r>
      <w:r w:rsidRPr="00FB0195">
        <w:t>C</w:t>
      </w:r>
      <w:r w:rsidR="00FB0195" w:rsidRPr="00FB0195">
        <w:t xml:space="preserve">ode </w:t>
      </w:r>
      <w:r w:rsidRPr="00FB0195">
        <w:t>R</w:t>
      </w:r>
      <w:r w:rsidR="00FB0195" w:rsidRPr="00FB0195">
        <w:t>eview</w:t>
      </w:r>
      <w:r w:rsidRPr="00FB0195">
        <w:t xml:space="preserve">, the original </w:t>
      </w:r>
      <w:r w:rsidR="00FB0195" w:rsidRPr="00FB0195">
        <w:t xml:space="preserve">STC Modification Proposal </w:t>
      </w:r>
      <w:r w:rsidRPr="00FB0195">
        <w:t xml:space="preserve">will be deemed as suspended and may not be adopted by another party.  A subsumed </w:t>
      </w:r>
      <w:r w:rsidR="00FB0195" w:rsidRPr="00FB0195">
        <w:t xml:space="preserve">STC Modification Proposal </w:t>
      </w:r>
      <w:r w:rsidRPr="00FB0195">
        <w:t xml:space="preserve">which is suspended will go back to the </w:t>
      </w:r>
      <w:r w:rsidR="0068674D" w:rsidRPr="00FB0195">
        <w:t xml:space="preserve">STC </w:t>
      </w:r>
      <w:r w:rsidR="005C119E" w:rsidRPr="00FB0195">
        <w:t>Panel</w:t>
      </w:r>
      <w:r w:rsidRPr="00FB0195">
        <w:t xml:space="preserve"> for consideration as to how it should be progressed, once the </w:t>
      </w:r>
      <w:r w:rsidR="00500B65">
        <w:t>Significant Code Review</w:t>
      </w:r>
      <w:r w:rsidRPr="00FB0195">
        <w:t xml:space="preserve"> </w:t>
      </w:r>
      <w:r w:rsidR="00FB0195" w:rsidRPr="00FB0195">
        <w:t>P</w:t>
      </w:r>
      <w:r w:rsidRPr="00FB0195">
        <w:t>hase ends or is deemed to have ended.</w:t>
      </w:r>
    </w:p>
    <w:p w14:paraId="319B9F69" w14:textId="77777777" w:rsidR="00557BF5" w:rsidRPr="00557BF5" w:rsidRDefault="00557BF5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3A3F485A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28C769EE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0537A303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42754B82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28DE9484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7DF46111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233CD691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70004939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5605F3A9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3D618039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6080DEC6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4AEF4A7D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59098137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5CAEF2B8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3EA27195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78EC3AD1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19994E07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29531DD0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74AB8209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72A88C6D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472026DC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377FAA1A" w14:textId="77777777" w:rsidR="00AE3455" w:rsidRDefault="00AE3455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37AD7BAA" w14:textId="77777777" w:rsidR="00AE3455" w:rsidRDefault="00AE3455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156E08E5" w14:textId="77777777" w:rsidR="00AE3455" w:rsidRDefault="00AE3455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3957EE64" w14:textId="77777777" w:rsidR="00AE3455" w:rsidRDefault="00AE3455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7D614AD1" w14:textId="77777777" w:rsidR="00AE3455" w:rsidRDefault="00AE3455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188021A0" w14:textId="77777777" w:rsidR="00AE3455" w:rsidRDefault="00AE3455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0696A79C" w14:textId="77777777" w:rsidR="00AE3455" w:rsidRDefault="00AE3455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5CA8ACCA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4DF9A629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7D68587E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2717E5AB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5AD28964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59EDAAFA" w14:textId="77777777" w:rsidR="00226EA4" w:rsidRDefault="00226E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0DC51702" w14:textId="77777777" w:rsidR="00154BA6" w:rsidRPr="00594606" w:rsidRDefault="00154BA6" w:rsidP="00557BF5">
      <w:pPr>
        <w:autoSpaceDE w:val="0"/>
        <w:autoSpaceDN w:val="0"/>
        <w:adjustRightInd w:val="0"/>
        <w:spacing w:after="0"/>
        <w:rPr>
          <w:rFonts w:cs="Arial"/>
          <w:b/>
          <w:bCs/>
          <w:i/>
          <w:iCs/>
          <w:sz w:val="24"/>
          <w:szCs w:val="24"/>
          <w:lang w:eastAsia="en-GB"/>
        </w:rPr>
      </w:pPr>
      <w:r w:rsidRPr="00594606">
        <w:rPr>
          <w:rFonts w:cs="Arial"/>
          <w:b/>
          <w:bCs/>
          <w:i/>
          <w:iCs/>
          <w:sz w:val="24"/>
          <w:szCs w:val="24"/>
          <w:lang w:eastAsia="en-GB"/>
        </w:rPr>
        <w:t>Appendix A – Process Diagrams</w:t>
      </w:r>
    </w:p>
    <w:p w14:paraId="5D106790" w14:textId="77777777" w:rsidR="00154BA6" w:rsidRPr="00594606" w:rsidRDefault="00154BA6" w:rsidP="00154BA6">
      <w:pPr>
        <w:autoSpaceDE w:val="0"/>
        <w:autoSpaceDN w:val="0"/>
        <w:adjustRightInd w:val="0"/>
        <w:spacing w:after="0"/>
        <w:rPr>
          <w:rFonts w:cs="Arial"/>
          <w:lang w:eastAsia="en-GB"/>
        </w:rPr>
      </w:pPr>
      <w:r w:rsidRPr="00594606">
        <w:rPr>
          <w:rFonts w:cs="Arial"/>
          <w:lang w:eastAsia="en-GB"/>
        </w:rPr>
        <w:t>Note that the Process Diagrams shown in this Appendix A are for information only. In the</w:t>
      </w:r>
    </w:p>
    <w:p w14:paraId="5961F639" w14:textId="77777777" w:rsidR="00154BA6" w:rsidRPr="00594606" w:rsidRDefault="00154BA6" w:rsidP="00154BA6">
      <w:pPr>
        <w:autoSpaceDE w:val="0"/>
        <w:autoSpaceDN w:val="0"/>
        <w:adjustRightInd w:val="0"/>
        <w:spacing w:after="0"/>
        <w:rPr>
          <w:rFonts w:cs="Arial"/>
          <w:lang w:eastAsia="en-GB"/>
        </w:rPr>
      </w:pPr>
      <w:r w:rsidRPr="00594606">
        <w:rPr>
          <w:rFonts w:cs="Arial"/>
          <w:lang w:eastAsia="en-GB"/>
        </w:rPr>
        <w:t>event of any contradiction between the process represented in this Appendix and the process</w:t>
      </w:r>
    </w:p>
    <w:p w14:paraId="1E2FCCAA" w14:textId="77777777" w:rsidR="00CC2831" w:rsidRPr="00594606" w:rsidRDefault="00154BA6" w:rsidP="00154BA6">
      <w:pPr>
        <w:autoSpaceDE w:val="0"/>
        <w:autoSpaceDN w:val="0"/>
        <w:adjustRightInd w:val="0"/>
        <w:spacing w:after="0"/>
        <w:rPr>
          <w:rFonts w:cs="Arial"/>
          <w:lang w:eastAsia="en-GB"/>
        </w:rPr>
      </w:pPr>
      <w:r w:rsidRPr="00594606">
        <w:rPr>
          <w:rFonts w:cs="Arial"/>
          <w:lang w:eastAsia="en-GB"/>
        </w:rPr>
        <w:t>described elsewhere in this STCP</w:t>
      </w:r>
      <w:r w:rsidR="00171F62">
        <w:rPr>
          <w:rFonts w:cs="Arial"/>
          <w:lang w:eastAsia="en-GB"/>
        </w:rPr>
        <w:t xml:space="preserve"> 25-1</w:t>
      </w:r>
      <w:r w:rsidRPr="00594606">
        <w:rPr>
          <w:rFonts w:cs="Arial"/>
          <w:lang w:eastAsia="en-GB"/>
        </w:rPr>
        <w:t>, then the text elsewhere in this STCP</w:t>
      </w:r>
      <w:r w:rsidR="00171F62">
        <w:rPr>
          <w:rFonts w:cs="Arial"/>
          <w:lang w:eastAsia="en-GB"/>
        </w:rPr>
        <w:t xml:space="preserve"> 25-1</w:t>
      </w:r>
      <w:r w:rsidRPr="00594606">
        <w:rPr>
          <w:rFonts w:cs="Arial"/>
          <w:lang w:eastAsia="en-GB"/>
        </w:rPr>
        <w:t xml:space="preserve"> shall prevail.</w:t>
      </w:r>
    </w:p>
    <w:p w14:paraId="2ACB5513" w14:textId="77777777" w:rsidR="00CC2831" w:rsidRPr="00CC2831" w:rsidRDefault="00CC2831" w:rsidP="00CC2831">
      <w:pPr>
        <w:rPr>
          <w:rFonts w:ascii="Helvetica" w:hAnsi="Helvetica" w:cs="Helvetica"/>
          <w:lang w:eastAsia="en-GB"/>
        </w:rPr>
      </w:pPr>
    </w:p>
    <w:p w14:paraId="558B8009" w14:textId="77777777" w:rsidR="00CC2831" w:rsidRPr="00CC2831" w:rsidRDefault="00CC2831" w:rsidP="00CC2831">
      <w:pPr>
        <w:rPr>
          <w:rFonts w:ascii="Helvetica" w:hAnsi="Helvetica" w:cs="Helvetica"/>
          <w:lang w:eastAsia="en-GB"/>
        </w:rPr>
      </w:pPr>
    </w:p>
    <w:p w14:paraId="63BBB3B5" w14:textId="77777777" w:rsidR="00CC2831" w:rsidRPr="00CC2831" w:rsidRDefault="00CC2831" w:rsidP="00CC2831">
      <w:pPr>
        <w:rPr>
          <w:rFonts w:ascii="Helvetica" w:hAnsi="Helvetica" w:cs="Helvetica"/>
          <w:lang w:eastAsia="en-GB"/>
        </w:rPr>
      </w:pPr>
    </w:p>
    <w:p w14:paraId="32EA09CF" w14:textId="77777777" w:rsidR="00CC2831" w:rsidRPr="00CC2831" w:rsidRDefault="00CC2831" w:rsidP="00CC2831">
      <w:pPr>
        <w:rPr>
          <w:rFonts w:ascii="Helvetica" w:hAnsi="Helvetica" w:cs="Helvetica"/>
          <w:lang w:eastAsia="en-GB"/>
        </w:rPr>
      </w:pPr>
    </w:p>
    <w:p w14:paraId="578728FB" w14:textId="77777777" w:rsidR="00CC2831" w:rsidRPr="00CC2831" w:rsidRDefault="00CC2831" w:rsidP="00CC2831">
      <w:pPr>
        <w:rPr>
          <w:rFonts w:ascii="Helvetica" w:hAnsi="Helvetica" w:cs="Helvetica"/>
          <w:lang w:eastAsia="en-GB"/>
        </w:rPr>
      </w:pPr>
    </w:p>
    <w:p w14:paraId="773C1CC4" w14:textId="77777777" w:rsidR="00CC2831" w:rsidRPr="00CC2831" w:rsidRDefault="00CC2831" w:rsidP="00CC2831">
      <w:pPr>
        <w:rPr>
          <w:rFonts w:ascii="Helvetica" w:hAnsi="Helvetica" w:cs="Helvetica"/>
          <w:lang w:eastAsia="en-GB"/>
        </w:rPr>
      </w:pPr>
    </w:p>
    <w:p w14:paraId="58288782" w14:textId="77777777" w:rsidR="00CC2831" w:rsidRPr="00CC2831" w:rsidRDefault="00CC2831" w:rsidP="00CC2831">
      <w:pPr>
        <w:rPr>
          <w:rFonts w:ascii="Helvetica" w:hAnsi="Helvetica" w:cs="Helvetica"/>
          <w:lang w:eastAsia="en-GB"/>
        </w:rPr>
      </w:pPr>
    </w:p>
    <w:p w14:paraId="25E36D41" w14:textId="77777777" w:rsidR="00CC2831" w:rsidRPr="00CC2831" w:rsidRDefault="00CC2831" w:rsidP="00CC2831">
      <w:pPr>
        <w:rPr>
          <w:rFonts w:ascii="Helvetica" w:hAnsi="Helvetica" w:cs="Helvetica"/>
          <w:lang w:eastAsia="en-GB"/>
        </w:rPr>
      </w:pPr>
    </w:p>
    <w:p w14:paraId="20E32717" w14:textId="77777777" w:rsidR="00CC2831" w:rsidRPr="00CC2831" w:rsidRDefault="00CC2831" w:rsidP="00CC2831">
      <w:pPr>
        <w:rPr>
          <w:rFonts w:ascii="Helvetica" w:hAnsi="Helvetica" w:cs="Helvetica"/>
          <w:lang w:eastAsia="en-GB"/>
        </w:rPr>
      </w:pPr>
    </w:p>
    <w:p w14:paraId="455F53FA" w14:textId="77777777" w:rsidR="00CC2831" w:rsidRPr="00CC2831" w:rsidRDefault="00CC2831" w:rsidP="00CC2831">
      <w:pPr>
        <w:rPr>
          <w:rFonts w:ascii="Helvetica" w:hAnsi="Helvetica" w:cs="Helvetica"/>
          <w:lang w:eastAsia="en-GB"/>
        </w:rPr>
      </w:pPr>
    </w:p>
    <w:p w14:paraId="7525879E" w14:textId="77777777" w:rsidR="00CC2831" w:rsidRPr="00CC2831" w:rsidRDefault="00CC2831" w:rsidP="00CC2831">
      <w:pPr>
        <w:rPr>
          <w:rFonts w:ascii="Helvetica" w:hAnsi="Helvetica" w:cs="Helvetica"/>
          <w:lang w:eastAsia="en-GB"/>
        </w:rPr>
      </w:pPr>
    </w:p>
    <w:p w14:paraId="3BD0A485" w14:textId="77777777" w:rsidR="00CC2831" w:rsidRDefault="00CC2831" w:rsidP="00CC2831">
      <w:pPr>
        <w:tabs>
          <w:tab w:val="left" w:pos="1089"/>
        </w:tabs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4E44605A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303134F6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6AC99A28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532BD3BC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5366C004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27E148CC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08B290CE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4569E862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0B04BE43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5003CED4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3D228796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70B866E5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6D50647D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402BEEA5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706F04AF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6E13981F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00BFC27E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57951E89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0EC1418B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26FC3349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34483D6E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52696A7E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31275331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4CAF5C76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7E7AF6A7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4E555210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3A3A1125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60B09068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70A0C90F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634E3823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4ACC81F0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22A1AB42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2F33B900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6E4D0D6A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1D08823D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6A7912D5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41D469D1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0CEC5B1C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626FEF07" w14:textId="48E7701E" w:rsidR="00154BA6" w:rsidRDefault="00E458DA" w:rsidP="00CC2831">
      <w:pPr>
        <w:autoSpaceDE w:val="0"/>
        <w:autoSpaceDN w:val="0"/>
        <w:adjustRightInd w:val="0"/>
        <w:spacing w:after="0"/>
        <w:rPr>
          <w:rFonts w:cs="Arial"/>
          <w:sz w:val="24"/>
          <w:szCs w:val="24"/>
          <w:lang w:eastAsia="en-GB"/>
        </w:rPr>
      </w:pPr>
      <w:r>
        <w:rPr>
          <w:noProof/>
        </w:rPr>
        <w:drawing>
          <wp:inline distT="0" distB="0" distL="0" distR="0" wp14:anchorId="0FD07B4B" wp14:editId="4B8859BC">
            <wp:extent cx="5734050" cy="8115300"/>
            <wp:effectExtent l="0" t="0" r="0" b="0"/>
            <wp:docPr id="1" name="Picture 1" descr="SCR%20Flow%20Diagram%20T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R%20Flow%20Diagram%20TD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11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31BFAC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cs="Arial"/>
          <w:sz w:val="24"/>
          <w:szCs w:val="24"/>
          <w:lang w:eastAsia="en-GB"/>
        </w:rPr>
      </w:pPr>
    </w:p>
    <w:p w14:paraId="3E932B69" w14:textId="77777777" w:rsidR="00747709" w:rsidRDefault="00747709" w:rsidP="00CC2831">
      <w:pPr>
        <w:autoSpaceDE w:val="0"/>
        <w:autoSpaceDN w:val="0"/>
        <w:adjustRightInd w:val="0"/>
        <w:spacing w:after="0"/>
        <w:rPr>
          <w:rFonts w:cs="Arial"/>
          <w:b/>
          <w:i/>
          <w:sz w:val="24"/>
          <w:szCs w:val="24"/>
          <w:lang w:eastAsia="en-GB"/>
        </w:rPr>
      </w:pPr>
    </w:p>
    <w:p w14:paraId="2EF533C9" w14:textId="60C4BB7E" w:rsidR="00594606" w:rsidRPr="00594606" w:rsidRDefault="00E458DA" w:rsidP="00CC2831">
      <w:pPr>
        <w:autoSpaceDE w:val="0"/>
        <w:autoSpaceDN w:val="0"/>
        <w:adjustRightInd w:val="0"/>
        <w:spacing w:after="0"/>
        <w:rPr>
          <w:rFonts w:cs="Arial"/>
          <w:b/>
          <w:i/>
          <w:sz w:val="24"/>
          <w:szCs w:val="24"/>
          <w:lang w:eastAsia="en-GB"/>
        </w:rPr>
      </w:pPr>
      <w:r>
        <w:rPr>
          <w:noProof/>
        </w:rPr>
        <w:drawing>
          <wp:inline distT="0" distB="0" distL="0" distR="0" wp14:anchorId="4C16947B" wp14:editId="6F490EAB">
            <wp:extent cx="5670550" cy="8001000"/>
            <wp:effectExtent l="0" t="0" r="0" b="0"/>
            <wp:docPr id="2" name="Picture 2" descr="SCR%20Flow%20Diagram%20T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R%20Flow%20Diagram%20TD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0" cy="800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94606" w:rsidRPr="00594606" w:rsidSect="005B5356">
      <w:pgSz w:w="11907" w:h="16840" w:code="9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CCA89" w14:textId="77777777" w:rsidR="000918D4" w:rsidRDefault="000918D4">
      <w:pPr>
        <w:pStyle w:val="xl29"/>
      </w:pPr>
      <w:r>
        <w:separator/>
      </w:r>
    </w:p>
  </w:endnote>
  <w:endnote w:type="continuationSeparator" w:id="0">
    <w:p w14:paraId="04B31BEA" w14:textId="77777777" w:rsidR="000918D4" w:rsidRDefault="000918D4">
      <w:pPr>
        <w:pStyle w:val="xl2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MT">
    <w:altName w:val="Garamond"/>
    <w:charset w:val="00"/>
    <w:family w:val="roman"/>
    <w:pitch w:val="variable"/>
    <w:sig w:usb0="00007A87" w:usb1="80000000" w:usb2="00000008" w:usb3="00000000" w:csb0="000000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D3D32" w14:textId="77777777" w:rsidR="00687C3F" w:rsidRDefault="00687C3F">
    <w:pPr>
      <w:pStyle w:val="Footer"/>
      <w:jc w:val="center"/>
    </w:pPr>
    <w:r>
      <w:rPr>
        <w:snapToGrid w:val="0"/>
      </w:rPr>
      <w:t xml:space="preserve">Page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1B308B">
      <w:rPr>
        <w:noProof/>
        <w:snapToGrid w:val="0"/>
      </w:rPr>
      <w:t>7</w:t>
    </w:r>
    <w:r>
      <w:rPr>
        <w:snapToGrid w:val="0"/>
      </w:rPr>
      <w:fldChar w:fldCharType="end"/>
    </w:r>
    <w:r>
      <w:rPr>
        <w:snapToGrid w:val="0"/>
      </w:rPr>
      <w:t xml:space="preserve"> of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1B308B">
      <w:rPr>
        <w:noProof/>
        <w:snapToGrid w:val="0"/>
      </w:rPr>
      <w:t>7</w:t>
    </w:r>
    <w:r>
      <w:rPr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8144B" w14:textId="77777777" w:rsidR="000918D4" w:rsidRDefault="000918D4">
      <w:pPr>
        <w:pStyle w:val="xl29"/>
      </w:pPr>
      <w:r>
        <w:separator/>
      </w:r>
    </w:p>
  </w:footnote>
  <w:footnote w:type="continuationSeparator" w:id="0">
    <w:p w14:paraId="1D1087E2" w14:textId="77777777" w:rsidR="000918D4" w:rsidRDefault="000918D4">
      <w:pPr>
        <w:pStyle w:val="xl2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5E083" w14:textId="77777777" w:rsidR="00687C3F" w:rsidRPr="00BF4954" w:rsidRDefault="00687C3F">
    <w:pPr>
      <w:pStyle w:val="Header"/>
    </w:pPr>
    <w:r w:rsidRPr="00CC2831">
      <w:t xml:space="preserve">STCP </w:t>
    </w:r>
    <w:r>
      <w:t>25-1</w:t>
    </w:r>
    <w:r w:rsidRPr="00CC2831">
      <w:t xml:space="preserve"> </w:t>
    </w:r>
    <w:r>
      <w:t>Significant Code Review Process</w:t>
    </w:r>
  </w:p>
  <w:p w14:paraId="1E72C21B" w14:textId="3B89D7D7" w:rsidR="00687C3F" w:rsidRDefault="0014706A">
    <w:pPr>
      <w:pStyle w:val="Header"/>
    </w:pPr>
    <w:r w:rsidRPr="00B119A2">
      <w:t>Issue</w:t>
    </w:r>
    <w:r w:rsidR="00687C3F" w:rsidRPr="00B119A2">
      <w:t xml:space="preserve"> 00</w:t>
    </w:r>
    <w:r w:rsidR="000600D3" w:rsidRPr="00B119A2">
      <w:t>3</w:t>
    </w:r>
    <w:r w:rsidR="00687C3F" w:rsidRPr="00B119A2">
      <w:t xml:space="preserve"> – </w:t>
    </w:r>
    <w:r w:rsidR="00B23A65">
      <w:t>25</w:t>
    </w:r>
    <w:r w:rsidR="00371A19" w:rsidRPr="00B119A2">
      <w:t>/04/20</w:t>
    </w:r>
    <w:r w:rsidR="000600D3" w:rsidRPr="00B119A2">
      <w:t>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0596C0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FB"/>
    <w:multiLevelType w:val="multilevel"/>
    <w:tmpl w:val="5EA2E3BC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ascii="Arial" w:hAnsi="Arial" w:cs="Aria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2B6D70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9220D8D"/>
    <w:multiLevelType w:val="hybridMultilevel"/>
    <w:tmpl w:val="FD509380"/>
    <w:lvl w:ilvl="0" w:tplc="B5AC2B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E94352"/>
    <w:multiLevelType w:val="multilevel"/>
    <w:tmpl w:val="C6B6F0F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0F170DA4"/>
    <w:multiLevelType w:val="multilevel"/>
    <w:tmpl w:val="000C1CCA"/>
    <w:lvl w:ilvl="0">
      <w:start w:val="1"/>
      <w:numFmt w:val="bullet"/>
      <w:pStyle w:val="BulletList"/>
      <w:lvlText w:val=""/>
      <w:lvlJc w:val="left"/>
      <w:pPr>
        <w:tabs>
          <w:tab w:val="num" w:pos="1551"/>
        </w:tabs>
        <w:ind w:left="1531" w:hanging="34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D78D8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A387B0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CBE5AE8"/>
    <w:multiLevelType w:val="multilevel"/>
    <w:tmpl w:val="7848EA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D196BF0"/>
    <w:multiLevelType w:val="multilevel"/>
    <w:tmpl w:val="62828BB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26"/>
        </w:tabs>
        <w:ind w:left="2226" w:hanging="1800"/>
      </w:pPr>
      <w:rPr>
        <w:rFonts w:hint="default"/>
      </w:rPr>
    </w:lvl>
  </w:abstractNum>
  <w:abstractNum w:abstractNumId="10" w15:restartNumberingAfterBreak="0">
    <w:nsid w:val="2E357371"/>
    <w:multiLevelType w:val="multilevel"/>
    <w:tmpl w:val="FEBC1A6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2E3A1897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6E70A6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8AA057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E0D4504"/>
    <w:multiLevelType w:val="multilevel"/>
    <w:tmpl w:val="DAD473B6"/>
    <w:lvl w:ilvl="0">
      <w:start w:val="1"/>
      <w:numFmt w:val="decimal"/>
      <w:lvlText w:val="Ac.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43E67E7A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6306464"/>
    <w:multiLevelType w:val="hybridMultilevel"/>
    <w:tmpl w:val="3C86390E"/>
    <w:lvl w:ilvl="0" w:tplc="B5AC2B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7B30B8"/>
    <w:multiLevelType w:val="multilevel"/>
    <w:tmpl w:val="84D2E99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 w15:restartNumberingAfterBreak="0">
    <w:nsid w:val="53436896"/>
    <w:multiLevelType w:val="singleLevel"/>
    <w:tmpl w:val="08090001"/>
    <w:lvl w:ilvl="0">
      <w:start w:val="1"/>
      <w:numFmt w:val="bullet"/>
      <w:pStyle w:val="Actio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46143FF"/>
    <w:multiLevelType w:val="multilevel"/>
    <w:tmpl w:val="9392F0FC"/>
    <w:lvl w:ilvl="0">
      <w:start w:val="1"/>
      <w:numFmt w:val="decimal"/>
      <w:pStyle w:val="Heading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55C0656D"/>
    <w:multiLevelType w:val="multilevel"/>
    <w:tmpl w:val="82347DC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26"/>
        </w:tabs>
        <w:ind w:left="2226" w:hanging="1800"/>
      </w:pPr>
      <w:rPr>
        <w:rFonts w:hint="default"/>
      </w:rPr>
    </w:lvl>
  </w:abstractNum>
  <w:abstractNum w:abstractNumId="21" w15:restartNumberingAfterBreak="0">
    <w:nsid w:val="5CBB3216"/>
    <w:multiLevelType w:val="multilevel"/>
    <w:tmpl w:val="7756AFC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2" w15:restartNumberingAfterBreak="0">
    <w:nsid w:val="5EFA69F5"/>
    <w:multiLevelType w:val="hybridMultilevel"/>
    <w:tmpl w:val="4AEC8DD8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364344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E8252FA"/>
    <w:multiLevelType w:val="hybridMultilevel"/>
    <w:tmpl w:val="10F6FBC6"/>
    <w:lvl w:ilvl="0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5" w15:restartNumberingAfterBreak="0">
    <w:nsid w:val="7269726F"/>
    <w:multiLevelType w:val="hybridMultilevel"/>
    <w:tmpl w:val="9C98F88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A5F7F"/>
    <w:multiLevelType w:val="multilevel"/>
    <w:tmpl w:val="CB1EEC8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26"/>
        </w:tabs>
        <w:ind w:left="2226" w:hanging="1800"/>
      </w:pPr>
      <w:rPr>
        <w:rFonts w:hint="default"/>
      </w:rPr>
    </w:lvl>
  </w:abstractNum>
  <w:num w:numId="1" w16cid:durableId="1388452823">
    <w:abstractNumId w:val="19"/>
  </w:num>
  <w:num w:numId="2" w16cid:durableId="200366792">
    <w:abstractNumId w:val="5"/>
  </w:num>
  <w:num w:numId="3" w16cid:durableId="5908527">
    <w:abstractNumId w:val="6"/>
  </w:num>
  <w:num w:numId="4" w16cid:durableId="2098019441">
    <w:abstractNumId w:val="13"/>
  </w:num>
  <w:num w:numId="5" w16cid:durableId="989869348">
    <w:abstractNumId w:val="19"/>
  </w:num>
  <w:num w:numId="6" w16cid:durableId="433523671">
    <w:abstractNumId w:val="23"/>
  </w:num>
  <w:num w:numId="7" w16cid:durableId="325406852">
    <w:abstractNumId w:val="7"/>
  </w:num>
  <w:num w:numId="8" w16cid:durableId="1038049421">
    <w:abstractNumId w:val="12"/>
  </w:num>
  <w:num w:numId="9" w16cid:durableId="1097598826">
    <w:abstractNumId w:val="11"/>
  </w:num>
  <w:num w:numId="10" w16cid:durableId="1998267245">
    <w:abstractNumId w:val="2"/>
  </w:num>
  <w:num w:numId="11" w16cid:durableId="1901667125">
    <w:abstractNumId w:val="15"/>
  </w:num>
  <w:num w:numId="12" w16cid:durableId="614868217">
    <w:abstractNumId w:val="18"/>
  </w:num>
  <w:num w:numId="13" w16cid:durableId="782505854">
    <w:abstractNumId w:val="22"/>
  </w:num>
  <w:num w:numId="14" w16cid:durableId="713430330">
    <w:abstractNumId w:val="17"/>
  </w:num>
  <w:num w:numId="15" w16cid:durableId="1247182153">
    <w:abstractNumId w:val="4"/>
  </w:num>
  <w:num w:numId="16" w16cid:durableId="1483815642">
    <w:abstractNumId w:val="21"/>
  </w:num>
  <w:num w:numId="17" w16cid:durableId="1768303192">
    <w:abstractNumId w:val="25"/>
  </w:num>
  <w:num w:numId="18" w16cid:durableId="434516096">
    <w:abstractNumId w:val="10"/>
  </w:num>
  <w:num w:numId="19" w16cid:durableId="769786473">
    <w:abstractNumId w:val="24"/>
  </w:num>
  <w:num w:numId="20" w16cid:durableId="1878733434">
    <w:abstractNumId w:val="14"/>
  </w:num>
  <w:num w:numId="21" w16cid:durableId="1393037185">
    <w:abstractNumId w:val="0"/>
  </w:num>
  <w:num w:numId="22" w16cid:durableId="159468259">
    <w:abstractNumId w:val="1"/>
  </w:num>
  <w:num w:numId="23" w16cid:durableId="1500927384">
    <w:abstractNumId w:val="1"/>
    <w:lvlOverride w:ilvl="0">
      <w:lvl w:ilvl="0">
        <w:start w:val="1"/>
        <w:numFmt w:val="none"/>
        <w:suff w:val="nothing"/>
        <w:lvlText w:val=""/>
        <w:lvlJc w:val="left"/>
        <w:rPr>
          <w:rFonts w:cs="Times New Roman" w:hint="default"/>
          <w:color w:val="0000FF"/>
          <w:u w:val="doubl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851"/>
          </w:tabs>
          <w:ind w:left="851" w:hanging="851"/>
        </w:pPr>
        <w:rPr>
          <w:rFonts w:cs="Times New Roman" w:hint="default"/>
          <w:color w:val="0000FF"/>
          <w:u w:val="double"/>
        </w:rPr>
      </w:lvl>
    </w:lvlOverride>
    <w:lvlOverride w:ilvl="2">
      <w:lvl w:ilvl="2">
        <w:start w:val="1"/>
        <w:numFmt w:val="decimal"/>
        <w:lvlText w:val="%2.%3"/>
        <w:lvlJc w:val="left"/>
        <w:pPr>
          <w:tabs>
            <w:tab w:val="num" w:pos="851"/>
          </w:tabs>
          <w:ind w:left="851" w:hanging="851"/>
        </w:pPr>
        <w:rPr>
          <w:rFonts w:cs="Times New Roman" w:hint="default"/>
          <w:color w:val="0000FF"/>
          <w:u w:val="double"/>
        </w:rPr>
      </w:lvl>
    </w:lvlOverride>
    <w:lvlOverride w:ilvl="3">
      <w:lvl w:ilvl="3">
        <w:start w:val="1"/>
        <w:numFmt w:val="decimal"/>
        <w:lvlText w:val="%2.%3.%4"/>
        <w:lvlJc w:val="left"/>
        <w:pPr>
          <w:tabs>
            <w:tab w:val="num" w:pos="1701"/>
          </w:tabs>
          <w:ind w:left="1701" w:hanging="850"/>
        </w:pPr>
        <w:rPr>
          <w:rFonts w:ascii="Arial" w:hAnsi="Arial" w:cs="Arial" w:hint="default"/>
          <w:color w:val="auto"/>
          <w:u w:val="none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552"/>
          </w:tabs>
          <w:ind w:left="2552" w:hanging="851"/>
        </w:pPr>
        <w:rPr>
          <w:rFonts w:cs="Times New Roman" w:hint="default"/>
          <w:color w:val="0000FF"/>
          <w:u w:val="double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3402"/>
          </w:tabs>
          <w:ind w:left="3402" w:hanging="850"/>
        </w:pPr>
        <w:rPr>
          <w:rFonts w:cs="Times New Roman" w:hint="default"/>
          <w:color w:val="0000FF"/>
          <w:u w:val="double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851"/>
        </w:pPr>
        <w:rPr>
          <w:rFonts w:cs="Times New Roman" w:hint="default"/>
          <w:color w:val="0000FF"/>
          <w:u w:val="double"/>
        </w:rPr>
      </w:lvl>
    </w:lvlOverride>
    <w:lvlOverride w:ilvl="7">
      <w:lvl w:ilvl="7">
        <w:start w:val="1"/>
        <w:numFmt w:val="lowerLetter"/>
        <w:lvlText w:val="(%8)"/>
        <w:lvlJc w:val="left"/>
        <w:pPr>
          <w:tabs>
            <w:tab w:val="num" w:pos="1701"/>
          </w:tabs>
          <w:ind w:left="1701" w:hanging="850"/>
        </w:pPr>
        <w:rPr>
          <w:rFonts w:cs="Times New Roman" w:hint="default"/>
          <w:color w:val="0000FF"/>
          <w:u w:val="double"/>
        </w:rPr>
      </w:lvl>
    </w:lvlOverride>
    <w:lvlOverride w:ilvl="8">
      <w:lvl w:ilvl="8">
        <w:start w:val="1"/>
        <w:numFmt w:val="lowerRoman"/>
        <w:lvlText w:val="(%9)"/>
        <w:lvlJc w:val="left"/>
        <w:pPr>
          <w:tabs>
            <w:tab w:val="num" w:pos="2552"/>
          </w:tabs>
          <w:ind w:left="2552" w:hanging="851"/>
        </w:pPr>
        <w:rPr>
          <w:rFonts w:cs="Times New Roman" w:hint="default"/>
          <w:color w:val="0000FF"/>
          <w:u w:val="double"/>
        </w:rPr>
      </w:lvl>
    </w:lvlOverride>
  </w:num>
  <w:num w:numId="24" w16cid:durableId="886995369">
    <w:abstractNumId w:val="1"/>
    <w:lvlOverride w:ilvl="0">
      <w:lvl w:ilvl="0">
        <w:start w:val="1"/>
        <w:numFmt w:val="none"/>
        <w:suff w:val="nothing"/>
        <w:lvlText w:val=""/>
        <w:lvlJc w:val="left"/>
        <w:rPr>
          <w:rFonts w:cs="Times New Roman" w:hint="default"/>
          <w:color w:val="0000FF"/>
          <w:u w:val="doubl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851"/>
          </w:tabs>
          <w:ind w:left="851" w:hanging="851"/>
        </w:pPr>
        <w:rPr>
          <w:rFonts w:cs="Times New Roman" w:hint="default"/>
          <w:color w:val="0000FF"/>
          <w:u w:val="double"/>
        </w:rPr>
      </w:lvl>
    </w:lvlOverride>
    <w:lvlOverride w:ilvl="2">
      <w:lvl w:ilvl="2">
        <w:start w:val="1"/>
        <w:numFmt w:val="decimal"/>
        <w:lvlText w:val="%2.%3"/>
        <w:lvlJc w:val="left"/>
        <w:pPr>
          <w:tabs>
            <w:tab w:val="num" w:pos="851"/>
          </w:tabs>
          <w:ind w:left="851" w:hanging="851"/>
        </w:pPr>
        <w:rPr>
          <w:rFonts w:cs="Times New Roman" w:hint="default"/>
          <w:color w:val="0000FF"/>
          <w:u w:val="double"/>
        </w:rPr>
      </w:lvl>
    </w:lvlOverride>
    <w:lvlOverride w:ilvl="3">
      <w:lvl w:ilvl="3">
        <w:start w:val="1"/>
        <w:numFmt w:val="decimal"/>
        <w:lvlText w:val="%2.%3.%4"/>
        <w:lvlJc w:val="left"/>
        <w:pPr>
          <w:tabs>
            <w:tab w:val="num" w:pos="1701"/>
          </w:tabs>
          <w:ind w:left="1701" w:hanging="850"/>
        </w:pPr>
        <w:rPr>
          <w:rFonts w:ascii="Arial" w:hAnsi="Arial" w:cs="Arial" w:hint="default"/>
          <w:color w:val="0000FF"/>
          <w:u w:val="double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552"/>
          </w:tabs>
          <w:ind w:left="2552" w:hanging="851"/>
        </w:pPr>
        <w:rPr>
          <w:rFonts w:cs="Times New Roman" w:hint="default"/>
          <w:color w:val="auto"/>
          <w:u w:val="none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3402"/>
          </w:tabs>
          <w:ind w:left="3402" w:hanging="850"/>
        </w:pPr>
        <w:rPr>
          <w:rFonts w:cs="Times New Roman" w:hint="default"/>
          <w:color w:val="0000FF"/>
          <w:u w:val="double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851"/>
        </w:pPr>
        <w:rPr>
          <w:rFonts w:cs="Times New Roman" w:hint="default"/>
          <w:color w:val="0000FF"/>
          <w:u w:val="double"/>
        </w:rPr>
      </w:lvl>
    </w:lvlOverride>
    <w:lvlOverride w:ilvl="7">
      <w:lvl w:ilvl="7">
        <w:start w:val="1"/>
        <w:numFmt w:val="lowerLetter"/>
        <w:lvlText w:val="(%8)"/>
        <w:lvlJc w:val="left"/>
        <w:pPr>
          <w:tabs>
            <w:tab w:val="num" w:pos="1701"/>
          </w:tabs>
          <w:ind w:left="1701" w:hanging="850"/>
        </w:pPr>
        <w:rPr>
          <w:rFonts w:cs="Times New Roman" w:hint="default"/>
          <w:color w:val="0000FF"/>
          <w:u w:val="double"/>
        </w:rPr>
      </w:lvl>
    </w:lvlOverride>
    <w:lvlOverride w:ilvl="8">
      <w:lvl w:ilvl="8">
        <w:start w:val="1"/>
        <w:numFmt w:val="lowerRoman"/>
        <w:lvlText w:val="(%9)"/>
        <w:lvlJc w:val="left"/>
        <w:pPr>
          <w:tabs>
            <w:tab w:val="num" w:pos="2552"/>
          </w:tabs>
          <w:ind w:left="2552" w:hanging="851"/>
        </w:pPr>
        <w:rPr>
          <w:rFonts w:cs="Times New Roman" w:hint="default"/>
          <w:color w:val="0000FF"/>
          <w:u w:val="double"/>
        </w:rPr>
      </w:lvl>
    </w:lvlOverride>
  </w:num>
  <w:num w:numId="25" w16cid:durableId="840436291">
    <w:abstractNumId w:val="19"/>
  </w:num>
  <w:num w:numId="26" w16cid:durableId="1044259077">
    <w:abstractNumId w:val="19"/>
  </w:num>
  <w:num w:numId="27" w16cid:durableId="1245992161">
    <w:abstractNumId w:val="19"/>
  </w:num>
  <w:num w:numId="28" w16cid:durableId="714236205">
    <w:abstractNumId w:val="19"/>
  </w:num>
  <w:num w:numId="29" w16cid:durableId="404454659">
    <w:abstractNumId w:val="19"/>
  </w:num>
  <w:num w:numId="30" w16cid:durableId="1498185408">
    <w:abstractNumId w:val="19"/>
  </w:num>
  <w:num w:numId="31" w16cid:durableId="1612853440">
    <w:abstractNumId w:val="19"/>
  </w:num>
  <w:num w:numId="32" w16cid:durableId="2011055294">
    <w:abstractNumId w:val="19"/>
  </w:num>
  <w:num w:numId="33" w16cid:durableId="1471559432">
    <w:abstractNumId w:val="19"/>
  </w:num>
  <w:num w:numId="34" w16cid:durableId="1539204329">
    <w:abstractNumId w:val="26"/>
  </w:num>
  <w:num w:numId="35" w16cid:durableId="1525363166">
    <w:abstractNumId w:val="20"/>
  </w:num>
  <w:num w:numId="36" w16cid:durableId="1690062423">
    <w:abstractNumId w:val="8"/>
  </w:num>
  <w:num w:numId="37" w16cid:durableId="1258101547">
    <w:abstractNumId w:val="9"/>
  </w:num>
  <w:num w:numId="38" w16cid:durableId="830020781">
    <w:abstractNumId w:val="3"/>
  </w:num>
  <w:num w:numId="39" w16cid:durableId="2037459661">
    <w:abstractNumId w:val="16"/>
  </w:num>
  <w:num w:numId="40" w16cid:durableId="2086369100">
    <w:abstractNumId w:val="19"/>
  </w:num>
  <w:num w:numId="41" w16cid:durableId="646931996">
    <w:abstractNumId w:val="19"/>
  </w:num>
  <w:num w:numId="42" w16cid:durableId="984821242">
    <w:abstractNumId w:val="19"/>
  </w:num>
  <w:num w:numId="43" w16cid:durableId="1573468784">
    <w:abstractNumId w:val="19"/>
  </w:num>
  <w:num w:numId="44" w16cid:durableId="63456591">
    <w:abstractNumId w:val="19"/>
  </w:num>
  <w:num w:numId="45" w16cid:durableId="1428191291">
    <w:abstractNumId w:val="19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teve Baker [NESO]">
    <w15:presenceInfo w15:providerId="AD" w15:userId="S::stephen.baker@neso.energy::d8a94d33-3c4b-4616-9146-4f33804c06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077"/>
    <w:rsid w:val="00024F24"/>
    <w:rsid w:val="000336E7"/>
    <w:rsid w:val="000401D2"/>
    <w:rsid w:val="00041618"/>
    <w:rsid w:val="00050E16"/>
    <w:rsid w:val="00053902"/>
    <w:rsid w:val="000600D3"/>
    <w:rsid w:val="00071199"/>
    <w:rsid w:val="0008506F"/>
    <w:rsid w:val="000918D4"/>
    <w:rsid w:val="00097540"/>
    <w:rsid w:val="000B1AD7"/>
    <w:rsid w:val="000B6304"/>
    <w:rsid w:val="000C7B7F"/>
    <w:rsid w:val="000D352E"/>
    <w:rsid w:val="000F21D2"/>
    <w:rsid w:val="000F525F"/>
    <w:rsid w:val="000F7E47"/>
    <w:rsid w:val="00110FF6"/>
    <w:rsid w:val="00113307"/>
    <w:rsid w:val="0012389B"/>
    <w:rsid w:val="0012495E"/>
    <w:rsid w:val="0013148C"/>
    <w:rsid w:val="001330CF"/>
    <w:rsid w:val="00136234"/>
    <w:rsid w:val="00143DDB"/>
    <w:rsid w:val="0014706A"/>
    <w:rsid w:val="00152316"/>
    <w:rsid w:val="00154BA6"/>
    <w:rsid w:val="001604E4"/>
    <w:rsid w:val="0016054B"/>
    <w:rsid w:val="00171F62"/>
    <w:rsid w:val="00195C25"/>
    <w:rsid w:val="001B308B"/>
    <w:rsid w:val="001B5356"/>
    <w:rsid w:val="001D1CBD"/>
    <w:rsid w:val="001D5FF7"/>
    <w:rsid w:val="001D72D9"/>
    <w:rsid w:val="00202DF0"/>
    <w:rsid w:val="00204C38"/>
    <w:rsid w:val="002115E7"/>
    <w:rsid w:val="00226EA4"/>
    <w:rsid w:val="00240C88"/>
    <w:rsid w:val="0024271D"/>
    <w:rsid w:val="00244151"/>
    <w:rsid w:val="00251D2F"/>
    <w:rsid w:val="002A73C7"/>
    <w:rsid w:val="002B40EC"/>
    <w:rsid w:val="002D41F9"/>
    <w:rsid w:val="0030702B"/>
    <w:rsid w:val="00307D48"/>
    <w:rsid w:val="00324053"/>
    <w:rsid w:val="00324291"/>
    <w:rsid w:val="003309CD"/>
    <w:rsid w:val="00334D0E"/>
    <w:rsid w:val="0033760F"/>
    <w:rsid w:val="0035174E"/>
    <w:rsid w:val="003578E3"/>
    <w:rsid w:val="00364ED3"/>
    <w:rsid w:val="00365209"/>
    <w:rsid w:val="00371349"/>
    <w:rsid w:val="00371A19"/>
    <w:rsid w:val="00387EDD"/>
    <w:rsid w:val="003A30CD"/>
    <w:rsid w:val="003A6AED"/>
    <w:rsid w:val="003B5441"/>
    <w:rsid w:val="003B5640"/>
    <w:rsid w:val="003B5AA7"/>
    <w:rsid w:val="003B631D"/>
    <w:rsid w:val="003C405C"/>
    <w:rsid w:val="003C41C6"/>
    <w:rsid w:val="003E7351"/>
    <w:rsid w:val="00402D65"/>
    <w:rsid w:val="004133B3"/>
    <w:rsid w:val="00414FA4"/>
    <w:rsid w:val="00437A0A"/>
    <w:rsid w:val="00445636"/>
    <w:rsid w:val="00484478"/>
    <w:rsid w:val="0049354A"/>
    <w:rsid w:val="004A1265"/>
    <w:rsid w:val="004B554B"/>
    <w:rsid w:val="004C53F5"/>
    <w:rsid w:val="004C542A"/>
    <w:rsid w:val="004D69BC"/>
    <w:rsid w:val="004E5916"/>
    <w:rsid w:val="00500B65"/>
    <w:rsid w:val="00523105"/>
    <w:rsid w:val="00527FE2"/>
    <w:rsid w:val="00551D2C"/>
    <w:rsid w:val="00557BF5"/>
    <w:rsid w:val="00567A90"/>
    <w:rsid w:val="0057135B"/>
    <w:rsid w:val="00594606"/>
    <w:rsid w:val="005A403E"/>
    <w:rsid w:val="005B48AF"/>
    <w:rsid w:val="005B5356"/>
    <w:rsid w:val="005C119E"/>
    <w:rsid w:val="00615667"/>
    <w:rsid w:val="00623C5C"/>
    <w:rsid w:val="0065777D"/>
    <w:rsid w:val="00660CCE"/>
    <w:rsid w:val="0068674D"/>
    <w:rsid w:val="00687023"/>
    <w:rsid w:val="00687C3F"/>
    <w:rsid w:val="006B1645"/>
    <w:rsid w:val="006B51A3"/>
    <w:rsid w:val="006C43EE"/>
    <w:rsid w:val="006E4E60"/>
    <w:rsid w:val="00705FAE"/>
    <w:rsid w:val="0071558C"/>
    <w:rsid w:val="00724785"/>
    <w:rsid w:val="00747709"/>
    <w:rsid w:val="00751D24"/>
    <w:rsid w:val="00781507"/>
    <w:rsid w:val="007933F7"/>
    <w:rsid w:val="007A43CB"/>
    <w:rsid w:val="007B66C7"/>
    <w:rsid w:val="007B7059"/>
    <w:rsid w:val="007B7FCE"/>
    <w:rsid w:val="007C64C2"/>
    <w:rsid w:val="007D65FA"/>
    <w:rsid w:val="008050D5"/>
    <w:rsid w:val="008255B0"/>
    <w:rsid w:val="0084673F"/>
    <w:rsid w:val="008545F9"/>
    <w:rsid w:val="008558B4"/>
    <w:rsid w:val="0085768C"/>
    <w:rsid w:val="008B7B98"/>
    <w:rsid w:val="008E6734"/>
    <w:rsid w:val="008F4238"/>
    <w:rsid w:val="008F67D5"/>
    <w:rsid w:val="00907009"/>
    <w:rsid w:val="00914CD9"/>
    <w:rsid w:val="0091632A"/>
    <w:rsid w:val="00931192"/>
    <w:rsid w:val="00935077"/>
    <w:rsid w:val="009439F8"/>
    <w:rsid w:val="00976FA8"/>
    <w:rsid w:val="00984347"/>
    <w:rsid w:val="009A0CA1"/>
    <w:rsid w:val="009B53C8"/>
    <w:rsid w:val="009E028C"/>
    <w:rsid w:val="009E02DE"/>
    <w:rsid w:val="009E2494"/>
    <w:rsid w:val="009F0432"/>
    <w:rsid w:val="00A00E55"/>
    <w:rsid w:val="00A11305"/>
    <w:rsid w:val="00A26FA2"/>
    <w:rsid w:val="00A460E9"/>
    <w:rsid w:val="00A5655A"/>
    <w:rsid w:val="00A86A09"/>
    <w:rsid w:val="00A92AF6"/>
    <w:rsid w:val="00AA2598"/>
    <w:rsid w:val="00AA295A"/>
    <w:rsid w:val="00AA2E2F"/>
    <w:rsid w:val="00AC6D7D"/>
    <w:rsid w:val="00AD3EB2"/>
    <w:rsid w:val="00AE3455"/>
    <w:rsid w:val="00AF1A59"/>
    <w:rsid w:val="00AF6A5E"/>
    <w:rsid w:val="00B119A2"/>
    <w:rsid w:val="00B23370"/>
    <w:rsid w:val="00B23A65"/>
    <w:rsid w:val="00B41290"/>
    <w:rsid w:val="00B42A6A"/>
    <w:rsid w:val="00B447DD"/>
    <w:rsid w:val="00B62FAA"/>
    <w:rsid w:val="00B673D9"/>
    <w:rsid w:val="00B80524"/>
    <w:rsid w:val="00B94A88"/>
    <w:rsid w:val="00BB547D"/>
    <w:rsid w:val="00BC7DF8"/>
    <w:rsid w:val="00BE7BC4"/>
    <w:rsid w:val="00BF4954"/>
    <w:rsid w:val="00BF4BDC"/>
    <w:rsid w:val="00C0081F"/>
    <w:rsid w:val="00C01928"/>
    <w:rsid w:val="00C3115B"/>
    <w:rsid w:val="00C37AD6"/>
    <w:rsid w:val="00C40DA7"/>
    <w:rsid w:val="00C438B0"/>
    <w:rsid w:val="00C55C70"/>
    <w:rsid w:val="00C701AF"/>
    <w:rsid w:val="00C720C0"/>
    <w:rsid w:val="00C91DD8"/>
    <w:rsid w:val="00C97731"/>
    <w:rsid w:val="00CA2EC0"/>
    <w:rsid w:val="00CB509C"/>
    <w:rsid w:val="00CC2831"/>
    <w:rsid w:val="00CC470A"/>
    <w:rsid w:val="00CC541A"/>
    <w:rsid w:val="00CC722E"/>
    <w:rsid w:val="00CC793E"/>
    <w:rsid w:val="00CD5ACC"/>
    <w:rsid w:val="00CE19D0"/>
    <w:rsid w:val="00CE4044"/>
    <w:rsid w:val="00CF58E9"/>
    <w:rsid w:val="00D37954"/>
    <w:rsid w:val="00D5112D"/>
    <w:rsid w:val="00D578AC"/>
    <w:rsid w:val="00D94921"/>
    <w:rsid w:val="00D97FE0"/>
    <w:rsid w:val="00DA60A4"/>
    <w:rsid w:val="00DA7BF1"/>
    <w:rsid w:val="00DB1DF2"/>
    <w:rsid w:val="00DD1B96"/>
    <w:rsid w:val="00DD605D"/>
    <w:rsid w:val="00DF400E"/>
    <w:rsid w:val="00DF44AE"/>
    <w:rsid w:val="00E01B96"/>
    <w:rsid w:val="00E14E2E"/>
    <w:rsid w:val="00E35A8B"/>
    <w:rsid w:val="00E41470"/>
    <w:rsid w:val="00E458DA"/>
    <w:rsid w:val="00E525C8"/>
    <w:rsid w:val="00E56D7C"/>
    <w:rsid w:val="00E62D06"/>
    <w:rsid w:val="00E66DD6"/>
    <w:rsid w:val="00E81FB8"/>
    <w:rsid w:val="00E95EE6"/>
    <w:rsid w:val="00EB629F"/>
    <w:rsid w:val="00EE37A5"/>
    <w:rsid w:val="00EE7425"/>
    <w:rsid w:val="00EF588E"/>
    <w:rsid w:val="00EF6628"/>
    <w:rsid w:val="00F00905"/>
    <w:rsid w:val="00F258A4"/>
    <w:rsid w:val="00F40E17"/>
    <w:rsid w:val="00F4105F"/>
    <w:rsid w:val="00F42BC0"/>
    <w:rsid w:val="00F47974"/>
    <w:rsid w:val="00F57274"/>
    <w:rsid w:val="00F7615F"/>
    <w:rsid w:val="00F838B7"/>
    <w:rsid w:val="00FA0C8A"/>
    <w:rsid w:val="00FB0195"/>
    <w:rsid w:val="00FD27F5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1421C9"/>
  <w15:chartTrackingRefBased/>
  <w15:docId w15:val="{251A1C02-BFC4-4356-BA2B-9632CD0D1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2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5"/>
      </w:numPr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5"/>
      </w:numPr>
      <w:outlineLvl w:val="1"/>
    </w:pPr>
    <w:rPr>
      <w:b/>
      <w:i/>
      <w:sz w:val="24"/>
    </w:rPr>
  </w:style>
  <w:style w:type="paragraph" w:styleId="Heading3">
    <w:name w:val="heading 3"/>
    <w:basedOn w:val="Normal"/>
    <w:autoRedefine/>
    <w:qFormat/>
    <w:rsid w:val="00244151"/>
    <w:pPr>
      <w:keepNext/>
      <w:numPr>
        <w:ilvl w:val="2"/>
        <w:numId w:val="5"/>
      </w:numPr>
      <w:tabs>
        <w:tab w:val="clear" w:pos="0"/>
        <w:tab w:val="num" w:pos="720"/>
      </w:tabs>
      <w:ind w:left="720" w:hanging="720"/>
      <w:jc w:val="both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  <w:rPr>
      <w:b/>
      <w:i/>
      <w:sz w:val="24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i/>
      <w:sz w:val="24"/>
    </w:rPr>
  </w:style>
  <w:style w:type="paragraph" w:styleId="Heading7">
    <w:name w:val="heading 7"/>
    <w:basedOn w:val="Normal"/>
    <w:next w:val="Normal"/>
    <w:qFormat/>
    <w:pPr>
      <w:tabs>
        <w:tab w:val="left" w:pos="720"/>
      </w:tabs>
      <w:spacing w:before="240" w:after="60"/>
      <w:outlineLvl w:val="6"/>
    </w:pPr>
    <w:rPr>
      <w:u w:val="single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qFormat/>
    <w:pPr>
      <w:numPr>
        <w:ilvl w:val="8"/>
        <w:numId w:val="5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left="720"/>
    </w:pPr>
  </w:style>
  <w:style w:type="paragraph" w:customStyle="1" w:styleId="xl24">
    <w:name w:val="xl2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Norma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Normal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Normal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1">
    <w:name w:val="xl31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3">
    <w:name w:val="xl33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5">
    <w:name w:val="xl35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Normal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al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39">
    <w:name w:val="xl39"/>
    <w:basedOn w:val="Normal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0">
    <w:name w:val="xl40"/>
    <w:basedOn w:val="Normal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1">
    <w:name w:val="xl41"/>
    <w:basedOn w:val="Normal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2">
    <w:name w:val="xl42"/>
    <w:basedOn w:val="Normal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3">
    <w:name w:val="xl43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4">
    <w:name w:val="xl44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Normal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Normal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7">
    <w:name w:val="xl47"/>
    <w:basedOn w:val="Normal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Normal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al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BulletList">
    <w:name w:val="Bullet List"/>
    <w:basedOn w:val="Normal"/>
    <w:pPr>
      <w:numPr>
        <w:numId w:val="2"/>
      </w:numPr>
    </w:pPr>
  </w:style>
  <w:style w:type="paragraph" w:customStyle="1" w:styleId="StyleHeading3Left15cmFirstline0cm">
    <w:name w:val="Style Heading 3 + Left:  1.5 cm First line:  0 cm"/>
    <w:basedOn w:val="Heading3"/>
    <w:pPr>
      <w:keepLines/>
      <w:numPr>
        <w:ilvl w:val="0"/>
        <w:numId w:val="0"/>
      </w:numPr>
    </w:pPr>
  </w:style>
  <w:style w:type="paragraph" w:customStyle="1" w:styleId="StyleLeft25cm">
    <w:name w:val="Style Left:  2.5 cm"/>
    <w:basedOn w:val="Normal"/>
    <w:autoRedefine/>
    <w:pPr>
      <w:ind w:left="851"/>
      <w:jc w:val="both"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BodyTextIndent2">
    <w:name w:val="Body Text Indent 2"/>
    <w:basedOn w:val="Normal"/>
    <w:pPr>
      <w:ind w:left="720"/>
      <w:jc w:val="both"/>
    </w:pPr>
    <w:rPr>
      <w:snapToGrid w:val="0"/>
      <w:color w:val="00000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Left15">
    <w:name w:val="Left 1.5"/>
    <w:basedOn w:val="Normal"/>
    <w:pPr>
      <w:spacing w:before="120" w:after="240"/>
      <w:ind w:left="851"/>
      <w:contextualSpacing/>
    </w:pPr>
  </w:style>
  <w:style w:type="table" w:styleId="TableGrid">
    <w:name w:val="Table Grid"/>
    <w:basedOn w:val="TableNormal"/>
    <w:rsid w:val="00C91DD8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useindent">
    <w:name w:val="clauseindent"/>
    <w:basedOn w:val="Normal"/>
    <w:rsid w:val="003C405C"/>
    <w:pPr>
      <w:spacing w:after="240"/>
      <w:ind w:left="851"/>
    </w:pPr>
    <w:rPr>
      <w:rFonts w:ascii="Garamond MT" w:hAnsi="Garamond MT"/>
      <w:sz w:val="24"/>
    </w:rPr>
  </w:style>
  <w:style w:type="paragraph" w:customStyle="1" w:styleId="Action">
    <w:name w:val="Action"/>
    <w:basedOn w:val="Header"/>
    <w:link w:val="ActionChar"/>
    <w:rsid w:val="00307D48"/>
    <w:pPr>
      <w:numPr>
        <w:numId w:val="12"/>
      </w:numPr>
      <w:tabs>
        <w:tab w:val="clear" w:pos="4153"/>
        <w:tab w:val="clear" w:pos="8306"/>
      </w:tabs>
      <w:spacing w:after="0"/>
    </w:pPr>
    <w:rPr>
      <w:sz w:val="22"/>
    </w:rPr>
  </w:style>
  <w:style w:type="character" w:customStyle="1" w:styleId="ActionChar">
    <w:name w:val="Action Char"/>
    <w:link w:val="Action"/>
    <w:rsid w:val="00307D48"/>
    <w:rPr>
      <w:rFonts w:ascii="Arial" w:hAnsi="Arial"/>
      <w:sz w:val="22"/>
      <w:lang w:val="en-GB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rsid w:val="00687C3F"/>
    <w:rPr>
      <w:b/>
      <w:bCs/>
    </w:rPr>
  </w:style>
  <w:style w:type="character" w:customStyle="1" w:styleId="CommentTextChar">
    <w:name w:val="Comment Text Char"/>
    <w:link w:val="CommentText"/>
    <w:semiHidden/>
    <w:rsid w:val="00687C3F"/>
    <w:rPr>
      <w:rFonts w:ascii="Arial" w:hAnsi="Arial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687C3F"/>
    <w:rPr>
      <w:rFonts w:ascii="Arial" w:hAnsi="Arial"/>
      <w:lang w:eastAsia="en-US"/>
    </w:rPr>
  </w:style>
  <w:style w:type="paragraph" w:styleId="Revision">
    <w:name w:val="Revision"/>
    <w:hidden/>
    <w:uiPriority w:val="99"/>
    <w:semiHidden/>
    <w:rsid w:val="000600D3"/>
    <w:rPr>
      <w:rFonts w:ascii="Arial" w:hAnsi="Arial"/>
      <w:lang w:eastAsia="en-US"/>
    </w:rPr>
  </w:style>
  <w:style w:type="character" w:customStyle="1" w:styleId="normaltextrun">
    <w:name w:val="normaltextrun"/>
    <w:basedOn w:val="DefaultParagraphFont"/>
    <w:rsid w:val="00195C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1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3cc5491-11d0-42b6-aa67-deea8f49087f">
      <Terms xmlns="http://schemas.microsoft.com/office/infopath/2007/PartnerControls"/>
    </lcf76f155ced4ddcb4097134ff3c332f>
    <TaxCatchAll xmlns="35ebc48a-dc9e-45bc-8496-b347132bae5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C46F44E5CB4144B14721DA3AAC8360" ma:contentTypeVersion="6" ma:contentTypeDescription="Create a new document." ma:contentTypeScope="" ma:versionID="27fcc6885e4662ed3da1930a0949d568">
  <xsd:schema xmlns:xsd="http://www.w3.org/2001/XMLSchema" xmlns:xs="http://www.w3.org/2001/XMLSchema" xmlns:p="http://schemas.microsoft.com/office/2006/metadata/properties" xmlns:ns2="6032ed8b-3e71-4b2f-ab7b-020545ac21c9" xmlns:ns3="2e3132a0-aaf2-4326-8928-c084593c093d" xmlns:ns4="63cc5491-11d0-42b6-aa67-deea8f49087f" xmlns:ns5="35ebc48a-dc9e-45bc-8496-b347132bae57" targetNamespace="http://schemas.microsoft.com/office/2006/metadata/properties" ma:root="true" ma:fieldsID="f68e1f16dc88a928ead572aab92025b5" ns2:_="" ns3:_="" ns4:_="" ns5:_="">
    <xsd:import namespace="6032ed8b-3e71-4b2f-ab7b-020545ac21c9"/>
    <xsd:import namespace="2e3132a0-aaf2-4326-8928-c084593c093d"/>
    <xsd:import namespace="63cc5491-11d0-42b6-aa67-deea8f49087f"/>
    <xsd:import namespace="35ebc48a-dc9e-45bc-8496-b347132bae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4:lcf76f155ced4ddcb4097134ff3c332f" minOccurs="0"/>
                <xsd:element ref="ns5:TaxCatchAll" minOccurs="0"/>
                <xsd:element ref="ns4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32ed8b-3e71-4b2f-ab7b-020545ac21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132a0-aaf2-4326-8928-c084593c093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cc5491-11d0-42b6-aa67-deea8f49087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85fefd14-5d55-4234-9e3d-a596bbbe9a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ebc48a-dc9e-45bc-8496-b347132bae57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88d538d1-1f4a-4c59-9947-dc698ca978ed}" ma:internalName="TaxCatchAll" ma:showField="CatchAllData" ma:web="35ebc48a-dc9e-45bc-8496-b347132bae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26DD13-B99D-4F42-AD12-3A365B9C566A}">
  <ds:schemaRefs>
    <ds:schemaRef ds:uri="http://schemas.microsoft.com/office/2006/metadata/properties"/>
    <ds:schemaRef ds:uri="http://schemas.microsoft.com/office/infopath/2007/PartnerControls"/>
    <ds:schemaRef ds:uri="63cc5491-11d0-42b6-aa67-deea8f49087f"/>
    <ds:schemaRef ds:uri="35ebc48a-dc9e-45bc-8496-b347132bae57"/>
  </ds:schemaRefs>
</ds:datastoreItem>
</file>

<file path=customXml/itemProps2.xml><?xml version="1.0" encoding="utf-8"?>
<ds:datastoreItem xmlns:ds="http://schemas.openxmlformats.org/officeDocument/2006/customXml" ds:itemID="{6A67DC88-46B9-4D5B-972C-2E189DB3DD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A7F340-68A2-4B21-8F23-8692C9744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32ed8b-3e71-4b2f-ab7b-020545ac21c9"/>
    <ds:schemaRef ds:uri="2e3132a0-aaf2-4326-8928-c084593c093d"/>
    <ds:schemaRef ds:uri="63cc5491-11d0-42b6-aa67-deea8f49087f"/>
    <ds:schemaRef ds:uri="35ebc48a-dc9e-45bc-8496-b347132bae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1217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Investment Planning v2</vt:lpstr>
    </vt:vector>
  </TitlesOfParts>
  <Company>NGC</Company>
  <LinksUpToDate>false</LinksUpToDate>
  <CharactersWithSpaces>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STCP 25 -1 Issue 003 Significant Code Review Process 25 April 2023</dc:title>
  <dc:subject/>
  <dc:creator>Greg Farrell</dc:creator>
  <cp:keywords/>
  <dc:description>Comments from IPUG group incorporated.</dc:description>
  <cp:lastModifiedBy>Steve Baker [NESO]</cp:lastModifiedBy>
  <cp:revision>5</cp:revision>
  <cp:lastPrinted>2023-10-19T09:25:00Z</cp:lastPrinted>
  <dcterms:created xsi:type="dcterms:W3CDTF">2023-10-19T09:25:00Z</dcterms:created>
  <dcterms:modified xsi:type="dcterms:W3CDTF">2025-10-16T10:58:00Z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1225549689</vt:i4>
  </property>
  <property fmtid="{D5CDD505-2E9C-101B-9397-08002B2CF9AE}" pid="3" name="_NewReviewCycle">
    <vt:lpwstr/>
  </property>
  <property fmtid="{D5CDD505-2E9C-101B-9397-08002B2CF9AE}" pid="4" name="_EmailSubject">
    <vt:lpwstr>STCP Modification Proposal - NGESO (1)</vt:lpwstr>
  </property>
  <property fmtid="{D5CDD505-2E9C-101B-9397-08002B2CF9AE}" pid="5" name="_AuthorEmail">
    <vt:lpwstr>Bec.Thornton@nationalgrid.com</vt:lpwstr>
  </property>
  <property fmtid="{D5CDD505-2E9C-101B-9397-08002B2CF9AE}" pid="6" name="_AuthorEmailDisplayName">
    <vt:lpwstr>Thornton, Bec</vt:lpwstr>
  </property>
  <property fmtid="{D5CDD505-2E9C-101B-9397-08002B2CF9AE}" pid="7" name="ContentTypeId">
    <vt:lpwstr>0x010100B4C46F44E5CB4144B14721DA3AAC8360</vt:lpwstr>
  </property>
  <property fmtid="{D5CDD505-2E9C-101B-9397-08002B2CF9AE}" pid="8" name="IconOverlay">
    <vt:lpwstr/>
  </property>
  <property fmtid="{D5CDD505-2E9C-101B-9397-08002B2CF9AE}" pid="9" name="_PreviousAdHocReviewCycleID">
    <vt:i4>-296219832</vt:i4>
  </property>
  <property fmtid="{D5CDD505-2E9C-101B-9397-08002B2CF9AE}" pid="10" name="_ReviewingToolsShownOnce">
    <vt:lpwstr/>
  </property>
  <property fmtid="{D5CDD505-2E9C-101B-9397-08002B2CF9AE}" pid="11" name="test">
    <vt:lpwstr/>
  </property>
  <property fmtid="{D5CDD505-2E9C-101B-9397-08002B2CF9AE}" pid="12" name="MediaServiceImageTags">
    <vt:lpwstr/>
  </property>
  <property fmtid="{D5CDD505-2E9C-101B-9397-08002B2CF9AE}" pid="13" name="Order">
    <vt:r8>2094600</vt:r8>
  </property>
  <property fmtid="{D5CDD505-2E9C-101B-9397-08002B2CF9AE}" pid="15" name="docLang">
    <vt:lpwstr>en</vt:lpwstr>
  </property>
</Properties>
</file>